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b/>
          <w:kern w:val="28"/>
          <w:szCs w:val="20"/>
        </w:rPr>
      </w:pPr>
      <w:bookmarkStart w:id="0" w:name="_Toc403946511"/>
      <w:r w:rsidRPr="0032368D">
        <w:rPr>
          <w:rFonts w:ascii="Times New Roman" w:eastAsia="Times New Roman" w:hAnsi="Times New Roman" w:cs="Times New Roman"/>
          <w:b/>
          <w:bCs/>
          <w:kern w:val="28"/>
          <w:szCs w:val="20"/>
        </w:rPr>
        <w:t>2</w:t>
      </w:r>
      <w:r w:rsidR="0091533F">
        <w:rPr>
          <w:rFonts w:ascii="Times New Roman" w:eastAsia="Times New Roman" w:hAnsi="Times New Roman" w:cs="Times New Roman"/>
          <w:b/>
          <w:bCs/>
          <w:kern w:val="28"/>
          <w:szCs w:val="20"/>
        </w:rPr>
        <w:t>7</w:t>
      </w:r>
      <w:r w:rsidRPr="0032368D">
        <w:rPr>
          <w:rFonts w:ascii="Times New Roman" w:eastAsia="Times New Roman" w:hAnsi="Times New Roman" w:cs="Times New Roman"/>
          <w:b/>
          <w:bCs/>
          <w:kern w:val="28"/>
          <w:szCs w:val="20"/>
        </w:rPr>
        <w:t>.</w:t>
      </w:r>
      <w:r w:rsidR="00DD7B69">
        <w:rPr>
          <w:rFonts w:ascii="Times New Roman" w:eastAsia="Times New Roman" w:hAnsi="Times New Roman" w:cs="Times New Roman"/>
          <w:b/>
          <w:bCs/>
          <w:kern w:val="28"/>
          <w:szCs w:val="20"/>
        </w:rPr>
        <w:t>0</w:t>
      </w:r>
      <w:r w:rsidR="0091533F">
        <w:rPr>
          <w:rFonts w:ascii="Times New Roman" w:eastAsia="Times New Roman" w:hAnsi="Times New Roman" w:cs="Times New Roman"/>
          <w:b/>
          <w:bCs/>
          <w:kern w:val="28"/>
          <w:szCs w:val="20"/>
        </w:rPr>
        <w:t>1</w:t>
      </w:r>
      <w:r w:rsidRPr="0032368D">
        <w:rPr>
          <w:rFonts w:ascii="Times New Roman" w:eastAsia="Times New Roman" w:hAnsi="Times New Roman" w:cs="Times New Roman"/>
          <w:b/>
          <w:bCs/>
          <w:kern w:val="28"/>
          <w:szCs w:val="20"/>
        </w:rPr>
        <w:t>.201</w:t>
      </w:r>
      <w:r w:rsidR="0091533F">
        <w:rPr>
          <w:rFonts w:ascii="Times New Roman" w:eastAsia="Times New Roman" w:hAnsi="Times New Roman" w:cs="Times New Roman"/>
          <w:b/>
          <w:bCs/>
          <w:kern w:val="28"/>
          <w:szCs w:val="20"/>
        </w:rPr>
        <w:t>6</w:t>
      </w:r>
      <w:r w:rsidRPr="0032368D">
        <w:rPr>
          <w:rFonts w:ascii="Times New Roman" w:eastAsia="Times New Roman" w:hAnsi="Times New Roman" w:cs="Times New Roman"/>
          <w:b/>
          <w:bCs/>
          <w:kern w:val="28"/>
          <w:szCs w:val="20"/>
        </w:rPr>
        <w:t xml:space="preserve">. lēmums par </w:t>
      </w:r>
      <w:proofErr w:type="spellStart"/>
      <w:r w:rsidRPr="0032368D">
        <w:rPr>
          <w:rFonts w:ascii="Times New Roman" w:eastAsia="Times New Roman" w:hAnsi="Times New Roman" w:cs="Times New Roman"/>
          <w:b/>
          <w:bCs/>
          <w:kern w:val="28"/>
          <w:szCs w:val="20"/>
        </w:rPr>
        <w:t>Pretcikliskās</w:t>
      </w:r>
      <w:proofErr w:type="spellEnd"/>
      <w:r w:rsidRPr="0032368D">
        <w:rPr>
          <w:rFonts w:ascii="Times New Roman" w:eastAsia="Times New Roman" w:hAnsi="Times New Roman" w:cs="Times New Roman"/>
          <w:b/>
          <w:bCs/>
          <w:kern w:val="28"/>
          <w:szCs w:val="20"/>
        </w:rPr>
        <w:t xml:space="preserve"> kapitāla rezerves normas noteikšanu</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b/>
          <w:kern w:val="28"/>
          <w:szCs w:val="20"/>
        </w:rPr>
      </w:pPr>
      <w:proofErr w:type="spellStart"/>
      <w:r w:rsidRPr="0032368D">
        <w:rPr>
          <w:rFonts w:ascii="Times New Roman" w:eastAsia="Times New Roman" w:hAnsi="Times New Roman" w:cs="Times New Roman"/>
          <w:b/>
          <w:kern w:val="28"/>
          <w:szCs w:val="20"/>
        </w:rPr>
        <w:t>Pretcikliskās</w:t>
      </w:r>
      <w:proofErr w:type="spellEnd"/>
      <w:r w:rsidRPr="0032368D">
        <w:rPr>
          <w:rFonts w:ascii="Times New Roman" w:eastAsia="Times New Roman" w:hAnsi="Times New Roman" w:cs="Times New Roman"/>
          <w:b/>
          <w:kern w:val="28"/>
          <w:szCs w:val="20"/>
        </w:rPr>
        <w:t xml:space="preserve"> kapitāla rezerves (PKR) norma tiek noteikta</w:t>
      </w:r>
      <w:r w:rsidRPr="0032368D">
        <w:rPr>
          <w:rFonts w:ascii="Times New Roman" w:eastAsia="Times New Roman" w:hAnsi="Times New Roman" w:cs="Times New Roman"/>
          <w:b/>
          <w:bCs/>
          <w:kern w:val="28"/>
          <w:szCs w:val="20"/>
        </w:rPr>
        <w:t> 0% apmērā</w:t>
      </w:r>
      <w:r w:rsidRPr="0032368D">
        <w:rPr>
          <w:rFonts w:ascii="Times New Roman" w:eastAsia="Times New Roman" w:hAnsi="Times New Roman" w:cs="Times New Roman"/>
          <w:b/>
          <w:kern w:val="28"/>
          <w:szCs w:val="20"/>
        </w:rPr>
        <w:t xml:space="preserve">. Noteikto PKR normu kredītiestādei specifiskās </w:t>
      </w:r>
      <w:proofErr w:type="spellStart"/>
      <w:r w:rsidRPr="0032368D">
        <w:rPr>
          <w:rFonts w:ascii="Times New Roman" w:eastAsia="Times New Roman" w:hAnsi="Times New Roman" w:cs="Times New Roman"/>
          <w:b/>
          <w:kern w:val="28"/>
          <w:szCs w:val="20"/>
        </w:rPr>
        <w:t>pretcikliskās</w:t>
      </w:r>
      <w:proofErr w:type="spellEnd"/>
      <w:r w:rsidRPr="0032368D">
        <w:rPr>
          <w:rFonts w:ascii="Times New Roman" w:eastAsia="Times New Roman" w:hAnsi="Times New Roman" w:cs="Times New Roman"/>
          <w:b/>
          <w:kern w:val="28"/>
          <w:szCs w:val="20"/>
        </w:rPr>
        <w:t xml:space="preserve"> kapitāla rezerves aprēķinā izmanto </w:t>
      </w:r>
      <w:r w:rsidRPr="0032368D">
        <w:rPr>
          <w:rFonts w:ascii="Times New Roman" w:eastAsia="Times New Roman" w:hAnsi="Times New Roman" w:cs="Times New Roman"/>
          <w:b/>
          <w:bCs/>
          <w:kern w:val="28"/>
          <w:szCs w:val="20"/>
        </w:rPr>
        <w:t>no 201</w:t>
      </w:r>
      <w:r w:rsidR="0091533F">
        <w:rPr>
          <w:rFonts w:ascii="Times New Roman" w:eastAsia="Times New Roman" w:hAnsi="Times New Roman" w:cs="Times New Roman"/>
          <w:b/>
          <w:bCs/>
          <w:kern w:val="28"/>
          <w:szCs w:val="20"/>
        </w:rPr>
        <w:t>7</w:t>
      </w:r>
      <w:r w:rsidRPr="0032368D">
        <w:rPr>
          <w:rFonts w:ascii="Times New Roman" w:eastAsia="Times New Roman" w:hAnsi="Times New Roman" w:cs="Times New Roman"/>
          <w:b/>
          <w:bCs/>
          <w:kern w:val="28"/>
          <w:szCs w:val="20"/>
        </w:rPr>
        <w:t xml:space="preserve">. gada 1. </w:t>
      </w:r>
      <w:r w:rsidR="0091533F">
        <w:rPr>
          <w:rFonts w:ascii="Times New Roman" w:eastAsia="Times New Roman" w:hAnsi="Times New Roman" w:cs="Times New Roman"/>
          <w:b/>
          <w:bCs/>
          <w:kern w:val="28"/>
          <w:szCs w:val="20"/>
        </w:rPr>
        <w:t>janvāra</w:t>
      </w:r>
      <w:r w:rsidRPr="0032368D">
        <w:rPr>
          <w:rFonts w:ascii="Times New Roman" w:eastAsia="Times New Roman" w:hAnsi="Times New Roman" w:cs="Times New Roman"/>
          <w:b/>
          <w:kern w:val="28"/>
          <w:szCs w:val="20"/>
        </w:rPr>
        <w:t>. Nākamo divu gadu laikā nepieciešamība paaugstināt PKR normu nav paredzama.</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b/>
          <w:kern w:val="28"/>
          <w:szCs w:val="20"/>
        </w:rPr>
      </w:pP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b/>
          <w:kern w:val="28"/>
          <w:szCs w:val="20"/>
        </w:rPr>
        <w:t>1.</w:t>
      </w:r>
      <w:r w:rsidRPr="0032368D">
        <w:rPr>
          <w:rFonts w:ascii="Times New Roman" w:eastAsia="Times New Roman" w:hAnsi="Times New Roman" w:cs="Times New Roman"/>
          <w:kern w:val="28"/>
          <w:szCs w:val="20"/>
        </w:rPr>
        <w:t xml:space="preserve"> Saskaņā ar Kredītiestāžu likuma 35</w:t>
      </w:r>
      <w:r w:rsidR="0091533F">
        <w:rPr>
          <w:rFonts w:ascii="Times New Roman" w:eastAsia="Times New Roman" w:hAnsi="Times New Roman" w:cs="Times New Roman"/>
          <w:kern w:val="28"/>
          <w:szCs w:val="20"/>
        </w:rPr>
        <w:t>.</w:t>
      </w:r>
      <w:r w:rsidRPr="0032368D">
        <w:rPr>
          <w:rFonts w:ascii="Times New Roman" w:eastAsia="Times New Roman" w:hAnsi="Times New Roman" w:cs="Times New Roman"/>
          <w:kern w:val="28"/>
          <w:szCs w:val="20"/>
          <w:vertAlign w:val="superscript"/>
        </w:rPr>
        <w:t>5</w:t>
      </w:r>
      <w:r w:rsidRPr="0032368D">
        <w:rPr>
          <w:rFonts w:ascii="Times New Roman" w:eastAsia="Times New Roman" w:hAnsi="Times New Roman" w:cs="Times New Roman"/>
          <w:kern w:val="28"/>
          <w:szCs w:val="20"/>
        </w:rPr>
        <w:t xml:space="preserve"> panta </w:t>
      </w:r>
      <w:r w:rsidR="005E27EE">
        <w:rPr>
          <w:rFonts w:ascii="Times New Roman" w:eastAsia="Times New Roman" w:hAnsi="Times New Roman" w:cs="Times New Roman"/>
          <w:kern w:val="28"/>
          <w:szCs w:val="20"/>
        </w:rPr>
        <w:t>pirmo</w:t>
      </w:r>
      <w:r w:rsidRPr="0032368D">
        <w:rPr>
          <w:rFonts w:ascii="Times New Roman" w:eastAsia="Times New Roman" w:hAnsi="Times New Roman" w:cs="Times New Roman"/>
          <w:kern w:val="28"/>
          <w:szCs w:val="20"/>
        </w:rPr>
        <w:t xml:space="preserve"> daļu Finanšu un kapitāla tirgus komisija (tālāk tekstā – Komisija) reizi ceturksnī nosaka </w:t>
      </w:r>
      <w:proofErr w:type="spellStart"/>
      <w:r w:rsidRPr="0032368D">
        <w:rPr>
          <w:rFonts w:ascii="Times New Roman" w:eastAsia="Times New Roman" w:hAnsi="Times New Roman" w:cs="Times New Roman"/>
          <w:kern w:val="28"/>
          <w:szCs w:val="20"/>
        </w:rPr>
        <w:t>pretcikliskās</w:t>
      </w:r>
      <w:proofErr w:type="spellEnd"/>
      <w:r w:rsidRPr="0032368D">
        <w:rPr>
          <w:rFonts w:ascii="Times New Roman" w:eastAsia="Times New Roman" w:hAnsi="Times New Roman" w:cs="Times New Roman"/>
          <w:kern w:val="28"/>
          <w:szCs w:val="20"/>
        </w:rPr>
        <w:t xml:space="preserve"> kapitāla rezerves (tālāk tekstā – PKR) normu, kas attiecināma uz riska darījumiem, kuri noslēgti ar Latvijas Republikas rezidentiem, ņemot vērā:</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kern w:val="28"/>
          <w:szCs w:val="20"/>
        </w:rPr>
        <w:t>1) attiecīgajam ceturksnim aprēķināto PKR orientieri;</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kern w:val="28"/>
          <w:szCs w:val="20"/>
        </w:rPr>
        <w:t>2) mainīgos lielumus, kurus tā uzskata par būtiskiem cikliskā sistēmiskā riska novērtēšanai;</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kern w:val="28"/>
          <w:szCs w:val="20"/>
        </w:rPr>
        <w:t>3) spēkā esošās Eiropas Sistēmisko risku kolēģijas (tālāk tekstā – ESRK) rekomendācijas par PKR normas noteikšanu.</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b/>
          <w:kern w:val="28"/>
          <w:szCs w:val="20"/>
        </w:rPr>
      </w:pP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b/>
          <w:kern w:val="28"/>
          <w:szCs w:val="20"/>
        </w:rPr>
        <w:t>2.</w:t>
      </w:r>
      <w:r w:rsidRPr="0032368D">
        <w:rPr>
          <w:rFonts w:ascii="Times New Roman" w:eastAsia="Times New Roman" w:hAnsi="Times New Roman" w:cs="Times New Roman"/>
          <w:kern w:val="28"/>
          <w:szCs w:val="20"/>
        </w:rPr>
        <w:t xml:space="preserve"> PKR normu ir nepieciešams noteikt, lai nodrošinātu, ka kredītiestādes ekonomiskās izaugsmes laikā uzkrāj papildus kapitāla bāzi zaudējumu absorbēšanai ekonomiskās lejupslīdes un/vai spriedzes laikā. </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b/>
          <w:kern w:val="28"/>
          <w:szCs w:val="20"/>
        </w:rPr>
      </w:pP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b/>
          <w:kern w:val="28"/>
          <w:szCs w:val="20"/>
        </w:rPr>
        <w:t>3.</w:t>
      </w:r>
      <w:r w:rsidRPr="0032368D">
        <w:rPr>
          <w:rFonts w:ascii="Times New Roman" w:eastAsia="Times New Roman" w:hAnsi="Times New Roman" w:cs="Times New Roman"/>
          <w:kern w:val="28"/>
          <w:szCs w:val="20"/>
        </w:rPr>
        <w:t xml:space="preserve"> PKR orientieri aprēķina, ņemot vērā Latvijas Republikas rezidentiem izsniegto aizdevumu dinamiku un to attiecības pret iekšzemes kopproduktu (IKP) novirzi no tās ilgtermiņa tendences (turpmāk tekstā – kredīta un IKP novirze). </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b/>
          <w:kern w:val="28"/>
          <w:szCs w:val="20"/>
        </w:rPr>
      </w:pP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lang w:val="x-none"/>
        </w:rPr>
      </w:pPr>
      <w:r w:rsidRPr="0032368D">
        <w:rPr>
          <w:rFonts w:ascii="Times New Roman" w:eastAsia="Times New Roman" w:hAnsi="Times New Roman" w:cs="Times New Roman"/>
          <w:b/>
          <w:kern w:val="28"/>
          <w:szCs w:val="20"/>
        </w:rPr>
        <w:t>4</w:t>
      </w:r>
      <w:r w:rsidRPr="0032368D">
        <w:rPr>
          <w:rFonts w:ascii="Times New Roman" w:eastAsia="Times New Roman" w:hAnsi="Times New Roman" w:cs="Times New Roman"/>
          <w:kern w:val="28"/>
          <w:szCs w:val="20"/>
        </w:rPr>
        <w:t>. Saskaņā ar ESRK rekomendāciju</w:t>
      </w:r>
      <w:r w:rsidRPr="0032368D">
        <w:rPr>
          <w:rFonts w:ascii="Times New Roman" w:eastAsia="Times New Roman" w:hAnsi="Times New Roman" w:cs="Times New Roman"/>
          <w:kern w:val="28"/>
          <w:szCs w:val="20"/>
          <w:vertAlign w:val="superscript"/>
        </w:rPr>
        <w:footnoteReference w:id="1"/>
      </w:r>
      <w:r w:rsidRPr="0032368D">
        <w:rPr>
          <w:rFonts w:ascii="Times New Roman" w:eastAsia="Times New Roman" w:hAnsi="Times New Roman" w:cs="Times New Roman"/>
          <w:kern w:val="28"/>
          <w:szCs w:val="20"/>
        </w:rPr>
        <w:t xml:space="preserve"> (tālāk tekstā – Rekomendācija), PKR orientieri ir iespējams aprēķināt izmantojot </w:t>
      </w:r>
      <w:r w:rsidR="004A6271">
        <w:rPr>
          <w:rFonts w:ascii="Times New Roman" w:eastAsia="Times New Roman" w:hAnsi="Times New Roman" w:cs="Times New Roman"/>
          <w:kern w:val="28"/>
          <w:szCs w:val="20"/>
        </w:rPr>
        <w:t xml:space="preserve">laikrindas, kas balstās uz </w:t>
      </w:r>
      <w:r w:rsidRPr="0032368D">
        <w:rPr>
          <w:rFonts w:ascii="Times New Roman" w:eastAsia="Times New Roman" w:hAnsi="Times New Roman" w:cs="Times New Roman"/>
          <w:kern w:val="28"/>
          <w:szCs w:val="20"/>
        </w:rPr>
        <w:t>"plašo" un "šauro" kredītu definīciju. "Plašā" kredīta definīcija</w:t>
      </w:r>
      <w:proofErr w:type="gramStart"/>
      <w:r w:rsidRPr="0032368D">
        <w:rPr>
          <w:rFonts w:ascii="Times New Roman" w:eastAsia="Times New Roman" w:hAnsi="Times New Roman" w:cs="Times New Roman"/>
          <w:kern w:val="28"/>
          <w:szCs w:val="20"/>
        </w:rPr>
        <w:t xml:space="preserve">  </w:t>
      </w:r>
      <w:proofErr w:type="gramEnd"/>
      <w:r w:rsidRPr="0032368D">
        <w:rPr>
          <w:rFonts w:ascii="Times New Roman" w:eastAsia="Times New Roman" w:hAnsi="Times New Roman" w:cs="Times New Roman"/>
          <w:kern w:val="28"/>
          <w:szCs w:val="20"/>
        </w:rPr>
        <w:t>ir kredīta vietējam privātajam nefinanšu sektoram</w:t>
      </w:r>
      <w:r w:rsidRPr="0032368D">
        <w:rPr>
          <w:rFonts w:ascii="Times New Roman" w:eastAsia="Times New Roman" w:hAnsi="Times New Roman" w:cs="Times New Roman"/>
          <w:kern w:val="28"/>
          <w:szCs w:val="20"/>
          <w:vertAlign w:val="superscript"/>
        </w:rPr>
        <w:footnoteReference w:id="2"/>
      </w:r>
      <w:r w:rsidRPr="0032368D">
        <w:rPr>
          <w:rFonts w:ascii="Times New Roman" w:eastAsia="Times New Roman" w:hAnsi="Times New Roman" w:cs="Times New Roman"/>
          <w:kern w:val="28"/>
          <w:szCs w:val="20"/>
        </w:rPr>
        <w:t xml:space="preserve"> atlikums. </w:t>
      </w:r>
      <w:r w:rsidR="004A6271">
        <w:rPr>
          <w:rFonts w:ascii="Times New Roman" w:eastAsia="Times New Roman" w:hAnsi="Times New Roman" w:cs="Times New Roman"/>
          <w:kern w:val="28"/>
          <w:szCs w:val="20"/>
        </w:rPr>
        <w:t>Uz šīs definīcijas balstīto</w:t>
      </w:r>
      <w:r w:rsidRPr="0032368D">
        <w:rPr>
          <w:rFonts w:ascii="Times New Roman" w:eastAsia="Times New Roman" w:hAnsi="Times New Roman" w:cs="Times New Roman"/>
          <w:kern w:val="28"/>
          <w:szCs w:val="20"/>
        </w:rPr>
        <w:t xml:space="preserve"> </w:t>
      </w:r>
      <w:r w:rsidR="004A6271">
        <w:rPr>
          <w:rFonts w:ascii="Times New Roman" w:eastAsia="Times New Roman" w:hAnsi="Times New Roman" w:cs="Times New Roman"/>
          <w:kern w:val="28"/>
          <w:szCs w:val="20"/>
        </w:rPr>
        <w:t xml:space="preserve">laikrindu izmanto, lai </w:t>
      </w:r>
      <w:r w:rsidRPr="0032368D">
        <w:rPr>
          <w:rFonts w:ascii="Times New Roman" w:eastAsia="Times New Roman" w:hAnsi="Times New Roman" w:cs="Times New Roman"/>
          <w:kern w:val="28"/>
          <w:szCs w:val="20"/>
        </w:rPr>
        <w:t>novērtē</w:t>
      </w:r>
      <w:r w:rsidR="004A6271">
        <w:rPr>
          <w:rFonts w:ascii="Times New Roman" w:eastAsia="Times New Roman" w:hAnsi="Times New Roman" w:cs="Times New Roman"/>
          <w:kern w:val="28"/>
          <w:szCs w:val="20"/>
        </w:rPr>
        <w:t>tu</w:t>
      </w:r>
      <w:r w:rsidRPr="0032368D">
        <w:rPr>
          <w:rFonts w:ascii="Times New Roman" w:eastAsia="Times New Roman" w:hAnsi="Times New Roman" w:cs="Times New Roman"/>
          <w:kern w:val="28"/>
          <w:szCs w:val="20"/>
        </w:rPr>
        <w:t xml:space="preserve"> </w:t>
      </w:r>
      <w:r w:rsidRPr="0032368D">
        <w:rPr>
          <w:rFonts w:ascii="Times New Roman" w:eastAsia="Times New Roman" w:hAnsi="Times New Roman" w:cs="Times New Roman"/>
          <w:b/>
          <w:kern w:val="28"/>
          <w:szCs w:val="20"/>
        </w:rPr>
        <w:t>standartizēto kredīta un IKP novirzi</w:t>
      </w:r>
      <w:r w:rsidRPr="0032368D">
        <w:rPr>
          <w:rFonts w:ascii="Times New Roman" w:eastAsia="Times New Roman" w:hAnsi="Times New Roman" w:cs="Times New Roman"/>
          <w:kern w:val="28"/>
          <w:szCs w:val="20"/>
        </w:rPr>
        <w:t>. "Šaurā" kredīta definīcija</w:t>
      </w:r>
      <w:r w:rsidR="005E27EE">
        <w:rPr>
          <w:rFonts w:ascii="Times New Roman" w:eastAsia="Times New Roman" w:hAnsi="Times New Roman" w:cs="Times New Roman"/>
          <w:kern w:val="28"/>
          <w:szCs w:val="20"/>
        </w:rPr>
        <w:t xml:space="preserve"> </w:t>
      </w:r>
      <w:r w:rsidRPr="0032368D">
        <w:rPr>
          <w:rFonts w:ascii="Times New Roman" w:eastAsia="Times New Roman" w:hAnsi="Times New Roman" w:cs="Times New Roman"/>
          <w:kern w:val="28"/>
          <w:szCs w:val="20"/>
        </w:rPr>
        <w:t xml:space="preserve">Latvijas gadījumā </w:t>
      </w:r>
      <w:r w:rsidR="005C192C">
        <w:rPr>
          <w:rFonts w:ascii="Times New Roman" w:eastAsia="Times New Roman" w:hAnsi="Times New Roman" w:cs="Times New Roman"/>
          <w:kern w:val="28"/>
          <w:szCs w:val="20"/>
        </w:rPr>
        <w:t xml:space="preserve">ir banku kredītu vietējam privātajam nefinanšu sektoram atlikums (tas </w:t>
      </w:r>
      <w:r w:rsidRPr="0032368D">
        <w:rPr>
          <w:rFonts w:ascii="Times New Roman" w:eastAsia="Times New Roman" w:hAnsi="Times New Roman" w:cs="Times New Roman"/>
          <w:kern w:val="28"/>
          <w:szCs w:val="20"/>
        </w:rPr>
        <w:t>neietver sevī aizņēmumus no nebanku finanšu institūcijām</w:t>
      </w:r>
      <w:r w:rsidR="005C192C">
        <w:rPr>
          <w:rFonts w:ascii="Times New Roman" w:eastAsia="Times New Roman" w:hAnsi="Times New Roman" w:cs="Times New Roman"/>
          <w:kern w:val="28"/>
          <w:szCs w:val="20"/>
        </w:rPr>
        <w:t>)</w:t>
      </w:r>
      <w:r w:rsidRPr="0032368D">
        <w:rPr>
          <w:rFonts w:ascii="Times New Roman" w:eastAsia="Times New Roman" w:hAnsi="Times New Roman" w:cs="Times New Roman"/>
          <w:kern w:val="28"/>
          <w:szCs w:val="20"/>
        </w:rPr>
        <w:t xml:space="preserve">. </w:t>
      </w:r>
      <w:r w:rsidR="004A6271">
        <w:rPr>
          <w:rFonts w:ascii="Times New Roman" w:eastAsia="Times New Roman" w:hAnsi="Times New Roman" w:cs="Times New Roman"/>
          <w:kern w:val="28"/>
          <w:szCs w:val="20"/>
        </w:rPr>
        <w:t>Uz šīs definīcijas balstīto laikrindu izmanto, lai</w:t>
      </w:r>
      <w:r w:rsidRPr="0032368D">
        <w:rPr>
          <w:rFonts w:ascii="Times New Roman" w:eastAsia="Times New Roman" w:hAnsi="Times New Roman" w:cs="Times New Roman"/>
          <w:kern w:val="28"/>
          <w:szCs w:val="20"/>
        </w:rPr>
        <w:t xml:space="preserve"> novērtē</w:t>
      </w:r>
      <w:r w:rsidR="004A6271">
        <w:rPr>
          <w:rFonts w:ascii="Times New Roman" w:eastAsia="Times New Roman" w:hAnsi="Times New Roman" w:cs="Times New Roman"/>
          <w:kern w:val="28"/>
          <w:szCs w:val="20"/>
        </w:rPr>
        <w:t>tu</w:t>
      </w:r>
      <w:r w:rsidRPr="0032368D">
        <w:rPr>
          <w:rFonts w:ascii="Times New Roman" w:eastAsia="Times New Roman" w:hAnsi="Times New Roman" w:cs="Times New Roman"/>
          <w:kern w:val="28"/>
          <w:szCs w:val="20"/>
        </w:rPr>
        <w:t xml:space="preserve"> </w:t>
      </w:r>
      <w:r w:rsidRPr="0032368D">
        <w:rPr>
          <w:rFonts w:ascii="Times New Roman" w:eastAsia="Times New Roman" w:hAnsi="Times New Roman" w:cs="Times New Roman"/>
          <w:b/>
          <w:kern w:val="28"/>
          <w:szCs w:val="20"/>
        </w:rPr>
        <w:t xml:space="preserve">papildus kredīta un IKP novirzi. </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811B7">
        <w:rPr>
          <w:rFonts w:ascii="Times New Roman" w:eastAsia="Times New Roman" w:hAnsi="Times New Roman" w:cs="Times New Roman"/>
          <w:b/>
          <w:kern w:val="28"/>
          <w:szCs w:val="20"/>
        </w:rPr>
        <w:t>5.</w:t>
      </w:r>
      <w:r w:rsidRPr="003811B7">
        <w:rPr>
          <w:rFonts w:ascii="Times New Roman" w:eastAsia="Times New Roman" w:hAnsi="Times New Roman" w:cs="Times New Roman"/>
          <w:kern w:val="28"/>
          <w:szCs w:val="20"/>
        </w:rPr>
        <w:t xml:space="preserve"> Latvijā izmantojot "plašo" kredītu definīciju, kredīta un IKP attiecība </w:t>
      </w:r>
      <w:r w:rsidR="005C192C" w:rsidRPr="003811B7">
        <w:rPr>
          <w:rFonts w:ascii="Times New Roman" w:eastAsia="Times New Roman" w:hAnsi="Times New Roman" w:cs="Times New Roman"/>
          <w:kern w:val="28"/>
          <w:szCs w:val="20"/>
        </w:rPr>
        <w:t>2015</w:t>
      </w:r>
      <w:r w:rsidRPr="003811B7">
        <w:rPr>
          <w:rFonts w:ascii="Times New Roman" w:eastAsia="Times New Roman" w:hAnsi="Times New Roman" w:cs="Times New Roman"/>
          <w:kern w:val="28"/>
          <w:szCs w:val="20"/>
        </w:rPr>
        <w:t xml:space="preserve">. </w:t>
      </w:r>
      <w:r w:rsidR="005E27EE" w:rsidRPr="003811B7">
        <w:rPr>
          <w:rFonts w:ascii="Times New Roman" w:eastAsia="Times New Roman" w:hAnsi="Times New Roman" w:cs="Times New Roman"/>
          <w:kern w:val="28"/>
          <w:szCs w:val="20"/>
        </w:rPr>
        <w:t>g</w:t>
      </w:r>
      <w:r w:rsidRPr="003811B7">
        <w:rPr>
          <w:rFonts w:ascii="Times New Roman" w:eastAsia="Times New Roman" w:hAnsi="Times New Roman" w:cs="Times New Roman"/>
          <w:kern w:val="28"/>
          <w:szCs w:val="20"/>
        </w:rPr>
        <w:t>ada</w:t>
      </w:r>
      <w:proofErr w:type="gramStart"/>
      <w:r w:rsidR="005E27EE" w:rsidRPr="003811B7">
        <w:rPr>
          <w:rFonts w:ascii="Times New Roman" w:eastAsia="Times New Roman" w:hAnsi="Times New Roman" w:cs="Times New Roman"/>
          <w:kern w:val="28"/>
          <w:szCs w:val="20"/>
        </w:rPr>
        <w:t xml:space="preserve">               </w:t>
      </w:r>
      <w:proofErr w:type="gramEnd"/>
      <w:r w:rsidR="003811B7" w:rsidRPr="00E6384B">
        <w:rPr>
          <w:rFonts w:ascii="Times New Roman" w:eastAsia="Times New Roman" w:hAnsi="Times New Roman" w:cs="Times New Roman"/>
          <w:kern w:val="28"/>
          <w:szCs w:val="20"/>
        </w:rPr>
        <w:t>2</w:t>
      </w:r>
      <w:r w:rsidRPr="003811B7">
        <w:rPr>
          <w:rFonts w:ascii="Times New Roman" w:eastAsia="Times New Roman" w:hAnsi="Times New Roman" w:cs="Times New Roman"/>
          <w:kern w:val="28"/>
          <w:szCs w:val="20"/>
        </w:rPr>
        <w:t>. ceturksnī bija 10</w:t>
      </w:r>
      <w:r w:rsidR="003811B7" w:rsidRPr="00E6384B">
        <w:rPr>
          <w:rFonts w:ascii="Times New Roman" w:eastAsia="Times New Roman" w:hAnsi="Times New Roman" w:cs="Times New Roman"/>
          <w:kern w:val="28"/>
          <w:szCs w:val="20"/>
        </w:rPr>
        <w:t>1</w:t>
      </w:r>
      <w:r w:rsidRPr="003811B7">
        <w:rPr>
          <w:rFonts w:ascii="Times New Roman" w:eastAsia="Times New Roman" w:hAnsi="Times New Roman" w:cs="Times New Roman"/>
          <w:kern w:val="28"/>
          <w:szCs w:val="20"/>
        </w:rPr>
        <w:t>%, bet tās standartizētā novirze bija -</w:t>
      </w:r>
      <w:r w:rsidR="005C192C" w:rsidRPr="003811B7">
        <w:rPr>
          <w:rFonts w:ascii="Times New Roman" w:eastAsia="Times New Roman" w:hAnsi="Times New Roman" w:cs="Times New Roman"/>
          <w:kern w:val="28"/>
          <w:szCs w:val="20"/>
        </w:rPr>
        <w:t>4</w:t>
      </w:r>
      <w:r w:rsidR="003811B7" w:rsidRPr="00E6384B">
        <w:rPr>
          <w:rFonts w:ascii="Times New Roman" w:eastAsia="Times New Roman" w:hAnsi="Times New Roman" w:cs="Times New Roman"/>
          <w:kern w:val="28"/>
          <w:szCs w:val="20"/>
        </w:rPr>
        <w:t>1</w:t>
      </w:r>
      <w:r w:rsidRPr="003811B7">
        <w:rPr>
          <w:rFonts w:ascii="Times New Roman" w:eastAsia="Times New Roman" w:hAnsi="Times New Roman" w:cs="Times New Roman"/>
          <w:kern w:val="28"/>
          <w:szCs w:val="20"/>
        </w:rPr>
        <w:t>%.</w:t>
      </w:r>
      <w:r w:rsidRPr="003811B7">
        <w:rPr>
          <w:rFonts w:ascii="Times New Roman" w:eastAsia="Times New Roman" w:hAnsi="Times New Roman" w:cs="Times New Roman"/>
          <w:kern w:val="28"/>
          <w:szCs w:val="20"/>
          <w:vertAlign w:val="superscript"/>
        </w:rPr>
        <w:footnoteReference w:id="3"/>
      </w:r>
      <w:r w:rsidRPr="003811B7">
        <w:rPr>
          <w:rFonts w:ascii="Times New Roman" w:eastAsia="Times New Roman" w:hAnsi="Times New Roman" w:cs="Times New Roman"/>
          <w:kern w:val="28"/>
          <w:szCs w:val="20"/>
        </w:rPr>
        <w:t xml:space="preserve"> Ja kopējā kredīta un IKP attiecība par 2 procentu punktiem pārsniedz ilgtermiņa tendenci, tad PKR </w:t>
      </w:r>
      <w:proofErr w:type="spellStart"/>
      <w:r w:rsidRPr="003811B7">
        <w:rPr>
          <w:rFonts w:ascii="Times New Roman" w:eastAsia="Times New Roman" w:hAnsi="Times New Roman" w:cs="Times New Roman"/>
          <w:kern w:val="28"/>
          <w:szCs w:val="20"/>
        </w:rPr>
        <w:t>etalonnorma</w:t>
      </w:r>
      <w:proofErr w:type="spellEnd"/>
      <w:r w:rsidRPr="003811B7">
        <w:rPr>
          <w:rFonts w:ascii="Times New Roman" w:eastAsia="Times New Roman" w:hAnsi="Times New Roman" w:cs="Times New Roman"/>
          <w:kern w:val="28"/>
          <w:szCs w:val="20"/>
        </w:rPr>
        <w:t xml:space="preserve"> lineāri</w:t>
      </w:r>
      <w:r w:rsidRPr="003811B7">
        <w:rPr>
          <w:rFonts w:ascii="Times New Roman" w:eastAsia="Times New Roman" w:hAnsi="Times New Roman" w:cs="Times New Roman"/>
          <w:kern w:val="28"/>
          <w:szCs w:val="20"/>
          <w:vertAlign w:val="superscript"/>
        </w:rPr>
        <w:footnoteReference w:id="4"/>
      </w:r>
      <w:r w:rsidRPr="003811B7">
        <w:rPr>
          <w:rFonts w:ascii="Times New Roman" w:eastAsia="Times New Roman" w:hAnsi="Times New Roman" w:cs="Times New Roman"/>
          <w:kern w:val="28"/>
          <w:szCs w:val="20"/>
        </w:rPr>
        <w:t xml:space="preserve"> pieaug no nulles līdz augšējai robežai 2.5% apmērā no riska svērto aktīvu apjoma, kad kredīta un IKP novirze sasniedz 10 procentu punktus. Pastāvot -4</w:t>
      </w:r>
      <w:r w:rsidR="003811B7" w:rsidRPr="00E6384B">
        <w:rPr>
          <w:rFonts w:ascii="Times New Roman" w:eastAsia="Times New Roman" w:hAnsi="Times New Roman" w:cs="Times New Roman"/>
          <w:kern w:val="28"/>
          <w:szCs w:val="20"/>
        </w:rPr>
        <w:t>1</w:t>
      </w:r>
      <w:r w:rsidRPr="003811B7">
        <w:rPr>
          <w:rFonts w:ascii="Times New Roman" w:eastAsia="Times New Roman" w:hAnsi="Times New Roman" w:cs="Times New Roman"/>
          <w:kern w:val="28"/>
          <w:szCs w:val="20"/>
        </w:rPr>
        <w:t xml:space="preserve">% novirzei, PKR </w:t>
      </w:r>
      <w:proofErr w:type="spellStart"/>
      <w:r w:rsidRPr="003811B7">
        <w:rPr>
          <w:rFonts w:ascii="Times New Roman" w:eastAsia="Times New Roman" w:hAnsi="Times New Roman" w:cs="Times New Roman"/>
          <w:kern w:val="28"/>
          <w:szCs w:val="20"/>
        </w:rPr>
        <w:t>etalonnorma</w:t>
      </w:r>
      <w:proofErr w:type="spellEnd"/>
      <w:r w:rsidRPr="003811B7">
        <w:rPr>
          <w:rFonts w:ascii="Times New Roman" w:eastAsia="Times New Roman" w:hAnsi="Times New Roman" w:cs="Times New Roman"/>
          <w:kern w:val="28"/>
          <w:szCs w:val="20"/>
        </w:rPr>
        <w:t xml:space="preserve"> ir 0%.</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p>
    <w:p w:rsidR="00EE74AB" w:rsidRDefault="0032368D" w:rsidP="0032368D">
      <w:pPr>
        <w:keepNext/>
        <w:keepLines/>
        <w:spacing w:before="120" w:after="0" w:line="240" w:lineRule="auto"/>
        <w:jc w:val="both"/>
        <w:outlineLvl w:val="0"/>
        <w:rPr>
          <w:rFonts w:ascii="Times New Roman" w:eastAsia="Times New Roman" w:hAnsi="Times New Roman" w:cs="Times New Roman"/>
          <w:szCs w:val="24"/>
        </w:rPr>
      </w:pPr>
      <w:r w:rsidRPr="00B228F2">
        <w:rPr>
          <w:rFonts w:ascii="Times New Roman" w:eastAsia="Times New Roman" w:hAnsi="Times New Roman" w:cs="Times New Roman"/>
          <w:b/>
          <w:szCs w:val="24"/>
        </w:rPr>
        <w:lastRenderedPageBreak/>
        <w:t>6</w:t>
      </w:r>
      <w:r w:rsidRPr="00B228F2">
        <w:rPr>
          <w:rFonts w:ascii="Times New Roman" w:eastAsia="Times New Roman" w:hAnsi="Times New Roman" w:cs="Times New Roman"/>
          <w:b/>
          <w:szCs w:val="24"/>
          <w:lang w:val="x-none"/>
        </w:rPr>
        <w:t>.</w:t>
      </w:r>
      <w:r w:rsidRPr="00B228F2">
        <w:rPr>
          <w:rFonts w:ascii="Times New Roman" w:eastAsia="Times New Roman" w:hAnsi="Times New Roman" w:cs="Times New Roman"/>
          <w:szCs w:val="24"/>
          <w:lang w:val="x-none"/>
        </w:rPr>
        <w:t xml:space="preserve"> </w:t>
      </w:r>
      <w:r w:rsidRPr="00B228F2">
        <w:rPr>
          <w:rFonts w:ascii="Times New Roman" w:eastAsia="Times New Roman" w:hAnsi="Times New Roman" w:cs="Times New Roman"/>
          <w:szCs w:val="24"/>
        </w:rPr>
        <w:t>Izmantojot "šauro" kredītu definīciju, k</w:t>
      </w:r>
      <w:proofErr w:type="spellStart"/>
      <w:r w:rsidRPr="00B228F2">
        <w:rPr>
          <w:rFonts w:ascii="Times New Roman" w:eastAsia="Times New Roman" w:hAnsi="Times New Roman" w:cs="Times New Roman"/>
          <w:szCs w:val="24"/>
          <w:lang w:val="x-none"/>
        </w:rPr>
        <w:t>red</w:t>
      </w:r>
      <w:r w:rsidRPr="00B228F2">
        <w:rPr>
          <w:rFonts w:ascii="Times New Roman" w:eastAsia="Times New Roman" w:hAnsi="Times New Roman" w:cs="Times New Roman"/>
          <w:szCs w:val="24"/>
        </w:rPr>
        <w:t>ī</w:t>
      </w:r>
      <w:r w:rsidRPr="00B228F2">
        <w:rPr>
          <w:rFonts w:ascii="Times New Roman" w:eastAsia="Times New Roman" w:hAnsi="Times New Roman" w:cs="Times New Roman"/>
          <w:szCs w:val="24"/>
          <w:lang w:val="x-none"/>
        </w:rPr>
        <w:t>t</w:t>
      </w:r>
      <w:r w:rsidRPr="00B228F2">
        <w:rPr>
          <w:rFonts w:ascii="Times New Roman" w:eastAsia="Times New Roman" w:hAnsi="Times New Roman" w:cs="Times New Roman"/>
          <w:szCs w:val="24"/>
        </w:rPr>
        <w:t>a</w:t>
      </w:r>
      <w:proofErr w:type="spellEnd"/>
      <w:r w:rsidRPr="00B228F2">
        <w:rPr>
          <w:rFonts w:ascii="Times New Roman" w:eastAsia="Times New Roman" w:hAnsi="Times New Roman" w:cs="Times New Roman"/>
          <w:szCs w:val="24"/>
          <w:lang w:val="x-none"/>
        </w:rPr>
        <w:t xml:space="preserve"> un IKP attiecība 201</w:t>
      </w:r>
      <w:r w:rsidRPr="00B228F2">
        <w:rPr>
          <w:rFonts w:ascii="Times New Roman" w:eastAsia="Times New Roman" w:hAnsi="Times New Roman" w:cs="Times New Roman"/>
          <w:szCs w:val="24"/>
        </w:rPr>
        <w:t>5</w:t>
      </w:r>
      <w:r w:rsidRPr="00B228F2">
        <w:rPr>
          <w:rFonts w:ascii="Times New Roman" w:eastAsia="Times New Roman" w:hAnsi="Times New Roman" w:cs="Times New Roman"/>
          <w:szCs w:val="24"/>
          <w:lang w:val="x-none"/>
        </w:rPr>
        <w:t xml:space="preserve">. gada </w:t>
      </w:r>
      <w:r w:rsidR="003811B7" w:rsidRPr="00E6384B">
        <w:rPr>
          <w:rFonts w:ascii="Times New Roman" w:eastAsia="Times New Roman" w:hAnsi="Times New Roman" w:cs="Times New Roman"/>
          <w:szCs w:val="24"/>
        </w:rPr>
        <w:t>3</w:t>
      </w:r>
      <w:r w:rsidRPr="00B228F2">
        <w:rPr>
          <w:rFonts w:ascii="Times New Roman" w:eastAsia="Times New Roman" w:hAnsi="Times New Roman" w:cs="Times New Roman"/>
          <w:szCs w:val="24"/>
          <w:lang w:val="x-none"/>
        </w:rPr>
        <w:t>. ceturksnī bija 4</w:t>
      </w:r>
      <w:r w:rsidRPr="00B228F2">
        <w:rPr>
          <w:rFonts w:ascii="Times New Roman" w:eastAsia="Times New Roman" w:hAnsi="Times New Roman" w:cs="Times New Roman"/>
          <w:szCs w:val="24"/>
        </w:rPr>
        <w:t>6</w:t>
      </w:r>
      <w:r w:rsidRPr="00B228F2">
        <w:rPr>
          <w:rFonts w:ascii="Times New Roman" w:eastAsia="Times New Roman" w:hAnsi="Times New Roman" w:cs="Times New Roman"/>
          <w:szCs w:val="24"/>
          <w:lang w:val="x-none"/>
        </w:rPr>
        <w:t xml:space="preserve">%, bet tās </w:t>
      </w:r>
      <w:r w:rsidRPr="00B228F2">
        <w:rPr>
          <w:rFonts w:ascii="Times New Roman" w:eastAsia="Times New Roman" w:hAnsi="Times New Roman" w:cs="Times New Roman"/>
          <w:szCs w:val="24"/>
        </w:rPr>
        <w:t xml:space="preserve">papildus </w:t>
      </w:r>
      <w:r w:rsidRPr="00B228F2">
        <w:rPr>
          <w:rFonts w:ascii="Times New Roman" w:eastAsia="Times New Roman" w:hAnsi="Times New Roman" w:cs="Times New Roman"/>
          <w:szCs w:val="24"/>
          <w:lang w:val="x-none"/>
        </w:rPr>
        <w:t>novirze bija -3</w:t>
      </w:r>
      <w:r w:rsidR="003811B7" w:rsidRPr="00E6384B">
        <w:rPr>
          <w:rFonts w:ascii="Times New Roman" w:eastAsia="Times New Roman" w:hAnsi="Times New Roman" w:cs="Times New Roman"/>
          <w:szCs w:val="24"/>
        </w:rPr>
        <w:t>3</w:t>
      </w:r>
      <w:r w:rsidRPr="00B228F2">
        <w:rPr>
          <w:rFonts w:ascii="Times New Roman" w:eastAsia="Times New Roman" w:hAnsi="Times New Roman" w:cs="Times New Roman"/>
          <w:szCs w:val="24"/>
          <w:lang w:val="x-none"/>
        </w:rPr>
        <w:t>%</w:t>
      </w:r>
      <w:r w:rsidRPr="00B228F2">
        <w:rPr>
          <w:rFonts w:ascii="Times New Roman" w:eastAsia="Times New Roman" w:hAnsi="Times New Roman" w:cs="Times New Roman"/>
          <w:szCs w:val="24"/>
          <w:vertAlign w:val="superscript"/>
          <w:lang w:val="x-none"/>
        </w:rPr>
        <w:footnoteReference w:id="5"/>
      </w:r>
      <w:r w:rsidRPr="00B228F2">
        <w:rPr>
          <w:rFonts w:ascii="Times New Roman" w:eastAsia="Times New Roman" w:hAnsi="Times New Roman" w:cs="Times New Roman"/>
          <w:szCs w:val="24"/>
          <w:lang w:val="x-none"/>
        </w:rPr>
        <w:t>, kā rezultātā uz papildus kredīt</w:t>
      </w:r>
      <w:r w:rsidRPr="00B228F2">
        <w:rPr>
          <w:rFonts w:ascii="Times New Roman" w:eastAsia="Times New Roman" w:hAnsi="Times New Roman" w:cs="Times New Roman"/>
          <w:szCs w:val="24"/>
        </w:rPr>
        <w:t>a</w:t>
      </w:r>
      <w:r w:rsidRPr="00B228F2">
        <w:rPr>
          <w:rFonts w:ascii="Times New Roman" w:eastAsia="Times New Roman" w:hAnsi="Times New Roman" w:cs="Times New Roman"/>
          <w:szCs w:val="24"/>
          <w:lang w:val="x-none"/>
        </w:rPr>
        <w:t xml:space="preserve"> un IKP novirzi balstītā PKR </w:t>
      </w:r>
      <w:proofErr w:type="spellStart"/>
      <w:r w:rsidRPr="00B228F2">
        <w:rPr>
          <w:rFonts w:ascii="Times New Roman" w:eastAsia="Times New Roman" w:hAnsi="Times New Roman" w:cs="Times New Roman"/>
          <w:szCs w:val="24"/>
          <w:lang w:val="x-none"/>
        </w:rPr>
        <w:t>etalonnorma</w:t>
      </w:r>
      <w:proofErr w:type="spellEnd"/>
      <w:r w:rsidRPr="00B228F2">
        <w:rPr>
          <w:rFonts w:ascii="Times New Roman" w:eastAsia="Times New Roman" w:hAnsi="Times New Roman" w:cs="Times New Roman"/>
          <w:szCs w:val="24"/>
          <w:lang w:val="x-none"/>
        </w:rPr>
        <w:t xml:space="preserve"> bija 0%. Saskaņā ar Rekomendāciju</w:t>
      </w:r>
      <w:r w:rsidRPr="0032368D">
        <w:rPr>
          <w:rFonts w:ascii="Times New Roman" w:eastAsia="Times New Roman" w:hAnsi="Times New Roman" w:cs="Times New Roman"/>
          <w:szCs w:val="24"/>
          <w:lang w:val="x-none"/>
        </w:rPr>
        <w:t xml:space="preserve"> par PKR orientieri tiek izvēlēta tā PKR </w:t>
      </w:r>
      <w:proofErr w:type="spellStart"/>
      <w:r w:rsidRPr="0032368D">
        <w:rPr>
          <w:rFonts w:ascii="Times New Roman" w:eastAsia="Times New Roman" w:hAnsi="Times New Roman" w:cs="Times New Roman"/>
          <w:szCs w:val="24"/>
          <w:lang w:val="x-none"/>
        </w:rPr>
        <w:t>etalonnorma</w:t>
      </w:r>
      <w:proofErr w:type="spellEnd"/>
      <w:r w:rsidRPr="0032368D">
        <w:rPr>
          <w:rFonts w:ascii="Times New Roman" w:eastAsia="Times New Roman" w:hAnsi="Times New Roman" w:cs="Times New Roman"/>
          <w:szCs w:val="24"/>
          <w:lang w:val="x-none"/>
        </w:rPr>
        <w:t xml:space="preserve">, kas vislabāk atspoguļo nacionālās ekonomikas īpatnības. </w:t>
      </w:r>
      <w:r w:rsidRPr="0032368D">
        <w:rPr>
          <w:rFonts w:ascii="Times New Roman" w:eastAsia="Times New Roman" w:hAnsi="Times New Roman" w:cs="Times New Roman"/>
          <w:szCs w:val="24"/>
        </w:rPr>
        <w:t xml:space="preserve">Latvijas gadījumā </w:t>
      </w:r>
      <w:r w:rsidRPr="0032368D">
        <w:rPr>
          <w:rFonts w:ascii="Times New Roman" w:eastAsia="Times New Roman" w:hAnsi="Times New Roman" w:cs="Times New Roman"/>
          <w:szCs w:val="20"/>
          <w:lang w:val="x-none"/>
        </w:rPr>
        <w:t xml:space="preserve">PKR </w:t>
      </w:r>
      <w:proofErr w:type="spellStart"/>
      <w:r w:rsidRPr="0032368D">
        <w:rPr>
          <w:rFonts w:ascii="Times New Roman" w:eastAsia="Times New Roman" w:hAnsi="Times New Roman" w:cs="Times New Roman"/>
          <w:szCs w:val="20"/>
          <w:lang w:val="x-none"/>
        </w:rPr>
        <w:t>etalonnorma</w:t>
      </w:r>
      <w:proofErr w:type="spellEnd"/>
      <w:r w:rsidRPr="0032368D">
        <w:rPr>
          <w:rFonts w:ascii="Times New Roman" w:eastAsia="Times New Roman" w:hAnsi="Times New Roman" w:cs="Times New Roman"/>
          <w:szCs w:val="20"/>
        </w:rPr>
        <w:t>, kas aprēķināta balstoties uz "šauro" kredīta definīciju</w:t>
      </w:r>
      <w:r w:rsidRPr="0032368D">
        <w:rPr>
          <w:rFonts w:ascii="Times New Roman" w:eastAsia="Times New Roman" w:hAnsi="Times New Roman" w:cs="Times New Roman"/>
          <w:szCs w:val="20"/>
          <w:lang w:val="x-none"/>
        </w:rPr>
        <w:t xml:space="preserve"> sniedz pamatotākus rezultātus nekā izmantojot "plašo" kredītu definīciju. "</w:t>
      </w:r>
      <w:r w:rsidR="00732145">
        <w:rPr>
          <w:rFonts w:ascii="Times New Roman" w:eastAsia="Times New Roman" w:hAnsi="Times New Roman" w:cs="Times New Roman"/>
          <w:szCs w:val="20"/>
        </w:rPr>
        <w:t>Š</w:t>
      </w:r>
      <w:r w:rsidRPr="0032368D">
        <w:rPr>
          <w:rFonts w:ascii="Times New Roman" w:eastAsia="Times New Roman" w:hAnsi="Times New Roman" w:cs="Times New Roman"/>
          <w:szCs w:val="20"/>
          <w:lang w:val="x-none"/>
        </w:rPr>
        <w:t xml:space="preserve">aurās" </w:t>
      </w:r>
      <w:r w:rsidR="00732145">
        <w:rPr>
          <w:rFonts w:ascii="Times New Roman" w:eastAsia="Times New Roman" w:hAnsi="Times New Roman" w:cs="Times New Roman"/>
          <w:szCs w:val="20"/>
        </w:rPr>
        <w:t xml:space="preserve">definīcijas </w:t>
      </w:r>
      <w:r w:rsidRPr="0032368D">
        <w:rPr>
          <w:rFonts w:ascii="Times New Roman" w:eastAsia="Times New Roman" w:hAnsi="Times New Roman" w:cs="Times New Roman"/>
          <w:szCs w:val="20"/>
          <w:lang w:val="x-none"/>
        </w:rPr>
        <w:t xml:space="preserve">kredītu laikrindas dati ir stabilāki (tie netiek retrospektīvi koriģēti) un ir operatīvāk pieejami. </w:t>
      </w:r>
      <w:r w:rsidRPr="0032368D">
        <w:rPr>
          <w:rFonts w:ascii="Times New Roman" w:eastAsia="Times New Roman" w:hAnsi="Times New Roman" w:cs="Times New Roman"/>
          <w:szCs w:val="24"/>
        </w:rPr>
        <w:t xml:space="preserve">Līdz ar to, Latvijas gadījumā, </w:t>
      </w:r>
      <w:r w:rsidRPr="0032368D">
        <w:rPr>
          <w:rFonts w:ascii="Times New Roman" w:eastAsia="Times New Roman" w:hAnsi="Times New Roman" w:cs="Times New Roman"/>
          <w:szCs w:val="24"/>
          <w:lang w:val="x-none"/>
        </w:rPr>
        <w:t xml:space="preserve">par PKR orientieri </w:t>
      </w:r>
      <w:r w:rsidRPr="0032368D">
        <w:rPr>
          <w:rFonts w:ascii="Times New Roman" w:eastAsia="Times New Roman" w:hAnsi="Times New Roman" w:cs="Times New Roman"/>
          <w:szCs w:val="24"/>
        </w:rPr>
        <w:t xml:space="preserve">tiek </w:t>
      </w:r>
      <w:r w:rsidRPr="0032368D">
        <w:rPr>
          <w:rFonts w:ascii="Times New Roman" w:eastAsia="Times New Roman" w:hAnsi="Times New Roman" w:cs="Times New Roman"/>
          <w:szCs w:val="24"/>
          <w:lang w:val="x-none"/>
        </w:rPr>
        <w:t>pieņem</w:t>
      </w:r>
      <w:r w:rsidRPr="0032368D">
        <w:rPr>
          <w:rFonts w:ascii="Times New Roman" w:eastAsia="Times New Roman" w:hAnsi="Times New Roman" w:cs="Times New Roman"/>
          <w:szCs w:val="24"/>
        </w:rPr>
        <w:t>ta</w:t>
      </w:r>
      <w:r w:rsidRPr="0032368D">
        <w:rPr>
          <w:rFonts w:ascii="Times New Roman" w:eastAsia="Times New Roman" w:hAnsi="Times New Roman" w:cs="Times New Roman"/>
          <w:szCs w:val="24"/>
          <w:lang w:val="x-none"/>
        </w:rPr>
        <w:t xml:space="preserve"> PKR </w:t>
      </w:r>
      <w:proofErr w:type="spellStart"/>
      <w:r w:rsidRPr="0032368D">
        <w:rPr>
          <w:rFonts w:ascii="Times New Roman" w:eastAsia="Times New Roman" w:hAnsi="Times New Roman" w:cs="Times New Roman"/>
          <w:szCs w:val="24"/>
          <w:lang w:val="x-none"/>
        </w:rPr>
        <w:t>etalonnorm</w:t>
      </w:r>
      <w:r w:rsidRPr="0032368D">
        <w:rPr>
          <w:rFonts w:ascii="Times New Roman" w:eastAsia="Times New Roman" w:hAnsi="Times New Roman" w:cs="Times New Roman"/>
          <w:szCs w:val="24"/>
        </w:rPr>
        <w:t>a</w:t>
      </w:r>
      <w:proofErr w:type="spellEnd"/>
      <w:r w:rsidRPr="0032368D">
        <w:rPr>
          <w:rFonts w:ascii="Times New Roman" w:eastAsia="Times New Roman" w:hAnsi="Times New Roman" w:cs="Times New Roman"/>
          <w:szCs w:val="24"/>
          <w:lang w:val="x-none"/>
        </w:rPr>
        <w:t>, kas aprēķināta no papildus kreditēšanas un IKP novirzes.</w:t>
      </w:r>
    </w:p>
    <w:p w:rsidR="008018ED" w:rsidRPr="00E6384B" w:rsidRDefault="003811B7" w:rsidP="008018ED">
      <w:pPr>
        <w:keepNext/>
        <w:keepLines/>
        <w:spacing w:before="120" w:after="0" w:line="240" w:lineRule="auto"/>
        <w:jc w:val="both"/>
        <w:outlineLvl w:val="0"/>
        <w:rPr>
          <w:rFonts w:ascii="Times New Roman" w:eastAsia="Times New Roman" w:hAnsi="Times New Roman" w:cs="Times New Roman"/>
          <w:kern w:val="28"/>
          <w:szCs w:val="20"/>
        </w:rPr>
      </w:pPr>
      <w:r w:rsidRPr="003811B7">
        <w:rPr>
          <w:rFonts w:ascii="Times New Roman" w:eastAsia="Times New Roman" w:hAnsi="Times New Roman" w:cs="Times New Roman"/>
          <w:b/>
          <w:kern w:val="28"/>
          <w:szCs w:val="20"/>
        </w:rPr>
        <w:t>7.</w:t>
      </w:r>
      <w:r w:rsidRPr="00E6384B">
        <w:rPr>
          <w:rFonts w:ascii="Times New Roman" w:eastAsia="Times New Roman" w:hAnsi="Times New Roman" w:cs="Times New Roman"/>
          <w:kern w:val="28"/>
          <w:szCs w:val="20"/>
        </w:rPr>
        <w:t xml:space="preserve"> </w:t>
      </w:r>
      <w:r w:rsidR="008018ED" w:rsidRPr="00E6384B">
        <w:rPr>
          <w:rFonts w:ascii="Times New Roman" w:eastAsia="Times New Roman" w:hAnsi="Times New Roman" w:cs="Times New Roman"/>
          <w:kern w:val="28"/>
          <w:szCs w:val="20"/>
        </w:rPr>
        <w:t xml:space="preserve">Kopumā, indikatori liecina par to, ka finanšu cikls Latvijas tautsaimniecībā saglabājas mērenas atkopšanās stadijā. Neskatoties uz IKP pieaugumu un zemajām procentu likmēm, kreditēšanas izaugsmes tempi ir vāji. Riski saistībā ar valsts ekonomisko attīstību ir sabalansēti un cikliskie sistēmiskie riski saistībā ar pārmērīgu kreditēšanu ir niecīgi. </w:t>
      </w:r>
    </w:p>
    <w:p w:rsidR="008018ED" w:rsidRPr="00E6384B" w:rsidRDefault="003811B7" w:rsidP="008018ED">
      <w:pPr>
        <w:keepNext/>
        <w:keepLines/>
        <w:spacing w:before="120" w:after="0" w:line="240" w:lineRule="auto"/>
        <w:jc w:val="both"/>
        <w:outlineLvl w:val="0"/>
        <w:rPr>
          <w:rFonts w:ascii="Times New Roman" w:eastAsia="Times New Roman" w:hAnsi="Times New Roman" w:cs="Times New Roman"/>
          <w:kern w:val="28"/>
          <w:szCs w:val="20"/>
        </w:rPr>
      </w:pPr>
      <w:r w:rsidRPr="003811B7">
        <w:rPr>
          <w:rFonts w:ascii="Times New Roman" w:eastAsia="Times New Roman" w:hAnsi="Times New Roman" w:cs="Times New Roman"/>
          <w:b/>
          <w:kern w:val="28"/>
          <w:szCs w:val="20"/>
        </w:rPr>
        <w:t>8.</w:t>
      </w:r>
      <w:r w:rsidRPr="00E6384B">
        <w:rPr>
          <w:rFonts w:ascii="Times New Roman" w:eastAsia="Times New Roman" w:hAnsi="Times New Roman" w:cs="Times New Roman"/>
          <w:kern w:val="28"/>
          <w:szCs w:val="20"/>
        </w:rPr>
        <w:t xml:space="preserve"> </w:t>
      </w:r>
      <w:r w:rsidR="008018ED" w:rsidRPr="00E6384B">
        <w:rPr>
          <w:rFonts w:ascii="Times New Roman" w:eastAsia="Times New Roman" w:hAnsi="Times New Roman" w:cs="Times New Roman"/>
          <w:kern w:val="28"/>
          <w:szCs w:val="20"/>
        </w:rPr>
        <w:t xml:space="preserve">Kredītiestāžu izsniegto kredītu vietējam privātajam nefinanšu sektoram atlikums kopš 2008. gada 4. ceturkšņa (kad kredītportfelis bija sasniedzis maksimumu) ir samazinājies par 41%. Kredītportfelim sarūkot, kredītu atlikuma attiecība pret IKP samazinājās no 50% 2014. gada 3. ceturksnī līdz 46% 2015. gada 3. ceturksnī. </w:t>
      </w:r>
    </w:p>
    <w:p w:rsidR="008018ED" w:rsidRPr="00E6384B" w:rsidRDefault="003811B7" w:rsidP="008018ED">
      <w:pPr>
        <w:keepNext/>
        <w:keepLines/>
        <w:spacing w:before="120" w:after="0" w:line="240" w:lineRule="auto"/>
        <w:jc w:val="both"/>
        <w:outlineLvl w:val="0"/>
        <w:rPr>
          <w:rFonts w:ascii="Times New Roman" w:eastAsia="Times New Roman" w:hAnsi="Times New Roman" w:cs="Times New Roman"/>
          <w:kern w:val="28"/>
          <w:szCs w:val="20"/>
        </w:rPr>
      </w:pPr>
      <w:r w:rsidRPr="003811B7">
        <w:rPr>
          <w:rFonts w:ascii="Times New Roman" w:eastAsia="Times New Roman" w:hAnsi="Times New Roman" w:cs="Times New Roman"/>
          <w:b/>
          <w:kern w:val="28"/>
          <w:szCs w:val="20"/>
        </w:rPr>
        <w:t>9.</w:t>
      </w:r>
      <w:r w:rsidRPr="00E6384B">
        <w:rPr>
          <w:rFonts w:ascii="Times New Roman" w:eastAsia="Times New Roman" w:hAnsi="Times New Roman" w:cs="Times New Roman"/>
          <w:kern w:val="28"/>
          <w:szCs w:val="20"/>
        </w:rPr>
        <w:t xml:space="preserve"> </w:t>
      </w:r>
      <w:r w:rsidR="008018ED" w:rsidRPr="00E6384B">
        <w:rPr>
          <w:rFonts w:ascii="Times New Roman" w:eastAsia="Times New Roman" w:hAnsi="Times New Roman" w:cs="Times New Roman"/>
          <w:kern w:val="28"/>
          <w:szCs w:val="20"/>
        </w:rPr>
        <w:t xml:space="preserve">Pēc straujas nekustamā īpašuma tirgus aktivitātes samazinājuma 2015. gada sākumā, tirgus aktivitāte stabilizējās gada otrajā pusē un nekustamā īpašuma cenas piedzīvoja nenozīmīgu pieaugumu. </w:t>
      </w:r>
    </w:p>
    <w:p w:rsidR="008018ED" w:rsidRPr="00E6384B" w:rsidRDefault="003811B7" w:rsidP="008018ED">
      <w:pPr>
        <w:keepNext/>
        <w:keepLines/>
        <w:spacing w:before="120" w:after="0" w:line="240" w:lineRule="auto"/>
        <w:jc w:val="both"/>
        <w:outlineLvl w:val="0"/>
        <w:rPr>
          <w:rFonts w:ascii="Times New Roman" w:eastAsia="Times New Roman" w:hAnsi="Times New Roman" w:cs="Times New Roman"/>
          <w:kern w:val="28"/>
          <w:szCs w:val="20"/>
        </w:rPr>
      </w:pPr>
      <w:r w:rsidRPr="003811B7">
        <w:rPr>
          <w:rFonts w:ascii="Times New Roman" w:eastAsia="Times New Roman" w:hAnsi="Times New Roman" w:cs="Times New Roman"/>
          <w:b/>
          <w:kern w:val="28"/>
          <w:szCs w:val="20"/>
        </w:rPr>
        <w:t>10.</w:t>
      </w:r>
      <w:r w:rsidRPr="00E6384B">
        <w:rPr>
          <w:rFonts w:ascii="Times New Roman" w:eastAsia="Times New Roman" w:hAnsi="Times New Roman" w:cs="Times New Roman"/>
          <w:kern w:val="28"/>
          <w:szCs w:val="20"/>
        </w:rPr>
        <w:t xml:space="preserve"> </w:t>
      </w:r>
      <w:del w:id="1" w:author="Jelena Zubkova" w:date="2016-01-27T11:42:00Z">
        <w:r w:rsidR="008018ED" w:rsidRPr="00E6384B" w:rsidDel="00A37284">
          <w:rPr>
            <w:rFonts w:ascii="Times New Roman" w:eastAsia="Times New Roman" w:hAnsi="Times New Roman" w:cs="Times New Roman"/>
            <w:kern w:val="28"/>
            <w:szCs w:val="20"/>
          </w:rPr>
          <w:delText xml:space="preserve">Latvijas tautsaimniecība, mēreni pieaugot, saglabājas stabila, inflācijai svārstoties ap 0%. </w:delText>
        </w:r>
      </w:del>
      <w:r w:rsidR="008018ED" w:rsidRPr="00E6384B">
        <w:rPr>
          <w:rFonts w:ascii="Times New Roman" w:eastAsia="Times New Roman" w:hAnsi="Times New Roman" w:cs="Times New Roman"/>
          <w:kern w:val="28"/>
          <w:szCs w:val="20"/>
        </w:rPr>
        <w:t>Tautsaimniecības izaugsme 2015. gada 9 mēnešos bija 2.6%</w:t>
      </w:r>
      <w:ins w:id="2" w:author="Jelena Zubkova" w:date="2016-01-27T11:42:00Z">
        <w:r w:rsidR="00A37284">
          <w:rPr>
            <w:rFonts w:ascii="Times New Roman" w:eastAsia="Times New Roman" w:hAnsi="Times New Roman" w:cs="Times New Roman"/>
            <w:kern w:val="28"/>
            <w:szCs w:val="20"/>
          </w:rPr>
          <w:t xml:space="preserve">, </w:t>
        </w:r>
        <w:r w:rsidR="00A37284" w:rsidRPr="00A37284">
          <w:rPr>
            <w:rFonts w:ascii="Times New Roman" w:eastAsia="Times New Roman" w:hAnsi="Times New Roman" w:cs="Times New Roman"/>
            <w:kern w:val="28"/>
            <w:szCs w:val="20"/>
          </w:rPr>
          <w:t>inflācijai svārstoties ap 0%.</w:t>
        </w:r>
      </w:ins>
      <w:del w:id="3" w:author="Jelena Zubkova" w:date="2016-01-27T11:42:00Z">
        <w:r w:rsidR="008018ED" w:rsidRPr="00E6384B" w:rsidDel="00A37284">
          <w:rPr>
            <w:rFonts w:ascii="Times New Roman" w:eastAsia="Times New Roman" w:hAnsi="Times New Roman" w:cs="Times New Roman"/>
            <w:kern w:val="28"/>
            <w:szCs w:val="20"/>
          </w:rPr>
          <w:delText>.</w:delText>
        </w:r>
      </w:del>
      <w:r w:rsidR="008018ED" w:rsidRPr="00E6384B">
        <w:rPr>
          <w:rFonts w:ascii="Times New Roman" w:eastAsia="Times New Roman" w:hAnsi="Times New Roman" w:cs="Times New Roman"/>
          <w:kern w:val="28"/>
          <w:szCs w:val="20"/>
        </w:rPr>
        <w:t xml:space="preserve"> IKP pieaugumu Latvijā ierobežo vāja izaugsme eiro zonā, vājš pieprasījums no Krievijas un rubļa vērtības krišanās. IKP pieaugumu galvenokārt nodrošina iekšzemes patēriņš, bet investīcijas un eksports ir atkarīgi no ārējās vides norisēm. </w:t>
      </w:r>
    </w:p>
    <w:p w:rsidR="008018ED" w:rsidRPr="00E6384B" w:rsidRDefault="003811B7" w:rsidP="008018ED">
      <w:pPr>
        <w:keepNext/>
        <w:keepLines/>
        <w:spacing w:before="120" w:after="0" w:line="240" w:lineRule="auto"/>
        <w:jc w:val="both"/>
        <w:outlineLvl w:val="0"/>
        <w:rPr>
          <w:rFonts w:ascii="Times New Roman" w:eastAsia="Times New Roman" w:hAnsi="Times New Roman" w:cs="Times New Roman"/>
          <w:kern w:val="28"/>
          <w:szCs w:val="20"/>
        </w:rPr>
      </w:pPr>
      <w:r w:rsidRPr="003811B7">
        <w:rPr>
          <w:rFonts w:ascii="Times New Roman" w:eastAsia="Times New Roman" w:hAnsi="Times New Roman" w:cs="Times New Roman"/>
          <w:b/>
          <w:kern w:val="28"/>
          <w:szCs w:val="20"/>
        </w:rPr>
        <w:t>11.</w:t>
      </w:r>
      <w:r w:rsidRPr="00E6384B">
        <w:rPr>
          <w:rFonts w:ascii="Times New Roman" w:eastAsia="Times New Roman" w:hAnsi="Times New Roman" w:cs="Times New Roman"/>
          <w:kern w:val="28"/>
          <w:szCs w:val="20"/>
        </w:rPr>
        <w:t xml:space="preserve"> </w:t>
      </w:r>
      <w:proofErr w:type="gramStart"/>
      <w:r w:rsidR="008018ED" w:rsidRPr="00E6384B">
        <w:rPr>
          <w:rFonts w:ascii="Times New Roman" w:eastAsia="Times New Roman" w:hAnsi="Times New Roman" w:cs="Times New Roman"/>
          <w:kern w:val="28"/>
          <w:szCs w:val="20"/>
        </w:rPr>
        <w:t>Tekošā konta bilance</w:t>
      </w:r>
      <w:proofErr w:type="gramEnd"/>
      <w:r w:rsidR="008018ED" w:rsidRPr="00E6384B">
        <w:rPr>
          <w:rFonts w:ascii="Times New Roman" w:eastAsia="Times New Roman" w:hAnsi="Times New Roman" w:cs="Times New Roman"/>
          <w:kern w:val="28"/>
          <w:szCs w:val="20"/>
        </w:rPr>
        <w:t xml:space="preserve"> pēc ievērojamām svārstībām 2007. gadā un 2009. gadā, kopš 2011. gada sākuma ir nostabilizējusies 0 līdz -5% koridora robežās. Privātā sektora gada procentu maksājumi pret IKP ir sarukuši no 5.5% 2009.gada 2. ceturksnī līdz 1.6%</w:t>
      </w:r>
      <w:r w:rsidRPr="00E6384B">
        <w:rPr>
          <w:rFonts w:ascii="Times New Roman" w:eastAsia="Times New Roman" w:hAnsi="Times New Roman" w:cs="Times New Roman"/>
          <w:kern w:val="28"/>
          <w:szCs w:val="20"/>
        </w:rPr>
        <w:t xml:space="preserve"> </w:t>
      </w:r>
      <w:r w:rsidR="008018ED" w:rsidRPr="00E6384B">
        <w:rPr>
          <w:rFonts w:ascii="Times New Roman" w:eastAsia="Times New Roman" w:hAnsi="Times New Roman" w:cs="Times New Roman"/>
          <w:kern w:val="28"/>
          <w:szCs w:val="20"/>
        </w:rPr>
        <w:t xml:space="preserve">2015. gada 3. ceturksnī (ko lielā mērā izskaidro vēsturiski zemais EURIBOR starpbanku likmes līmenis). </w:t>
      </w:r>
    </w:p>
    <w:bookmarkEnd w:id="0"/>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b/>
          <w:kern w:val="28"/>
          <w:szCs w:val="20"/>
        </w:rPr>
        <w:t>1</w:t>
      </w:r>
      <w:r w:rsidR="00B228F2">
        <w:rPr>
          <w:rFonts w:ascii="Times New Roman" w:eastAsia="Times New Roman" w:hAnsi="Times New Roman" w:cs="Times New Roman"/>
          <w:b/>
          <w:kern w:val="28"/>
          <w:szCs w:val="20"/>
        </w:rPr>
        <w:t>2</w:t>
      </w:r>
      <w:r w:rsidRPr="0032368D">
        <w:rPr>
          <w:rFonts w:ascii="Times New Roman" w:eastAsia="Times New Roman" w:hAnsi="Times New Roman" w:cs="Times New Roman"/>
          <w:b/>
          <w:kern w:val="28"/>
          <w:szCs w:val="20"/>
        </w:rPr>
        <w:t>.</w:t>
      </w:r>
      <w:r w:rsidRPr="0032368D">
        <w:rPr>
          <w:rFonts w:ascii="Times New Roman" w:eastAsia="Times New Roman" w:hAnsi="Times New Roman" w:cs="Times New Roman"/>
          <w:kern w:val="28"/>
          <w:szCs w:val="20"/>
        </w:rPr>
        <w:t xml:space="preserve"> Ņemot vērā augstākminētos apsvērumus, Komisija nosaka PKR normu 0% apmērā. Saskaņā ar pašreizējām kreditēšanas un IKP izaugsmes tempu prognozēm, nākamo divu gadu laikā nav paredzama nepieciešamība paaugstināt PKR. </w:t>
      </w:r>
    </w:p>
    <w:p w:rsidR="0032368D" w:rsidRPr="001F3CBB"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1F3CBB">
        <w:rPr>
          <w:rFonts w:ascii="Times New Roman" w:eastAsia="Times New Roman" w:hAnsi="Times New Roman" w:cs="Times New Roman"/>
          <w:b/>
          <w:kern w:val="28"/>
          <w:szCs w:val="20"/>
        </w:rPr>
        <w:t>1</w:t>
      </w:r>
      <w:r w:rsidR="00B228F2">
        <w:rPr>
          <w:rFonts w:ascii="Times New Roman" w:eastAsia="Times New Roman" w:hAnsi="Times New Roman" w:cs="Times New Roman"/>
          <w:b/>
          <w:kern w:val="28"/>
          <w:szCs w:val="20"/>
        </w:rPr>
        <w:t>3</w:t>
      </w:r>
      <w:r w:rsidRPr="001F3CBB">
        <w:rPr>
          <w:rFonts w:ascii="Times New Roman" w:eastAsia="Times New Roman" w:hAnsi="Times New Roman" w:cs="Times New Roman"/>
          <w:b/>
          <w:kern w:val="28"/>
          <w:szCs w:val="20"/>
        </w:rPr>
        <w:t>.</w:t>
      </w:r>
      <w:r w:rsidRPr="001F3CBB">
        <w:rPr>
          <w:rFonts w:ascii="Times New Roman" w:eastAsia="Times New Roman" w:hAnsi="Times New Roman" w:cs="Times New Roman"/>
          <w:kern w:val="28"/>
          <w:szCs w:val="20"/>
        </w:rPr>
        <w:t xml:space="preserve"> Komisija 2015. gada </w:t>
      </w:r>
      <w:r w:rsidR="001F3CBB" w:rsidRPr="00E6384B">
        <w:rPr>
          <w:rFonts w:ascii="Times New Roman" w:eastAsia="Times New Roman" w:hAnsi="Times New Roman" w:cs="Times New Roman"/>
          <w:kern w:val="28"/>
          <w:szCs w:val="20"/>
        </w:rPr>
        <w:t>15</w:t>
      </w:r>
      <w:r w:rsidRPr="001F3CBB">
        <w:rPr>
          <w:rFonts w:ascii="Times New Roman" w:eastAsia="Times New Roman" w:hAnsi="Times New Roman" w:cs="Times New Roman"/>
          <w:kern w:val="28"/>
          <w:szCs w:val="20"/>
        </w:rPr>
        <w:t xml:space="preserve">. </w:t>
      </w:r>
      <w:r w:rsidR="001F3CBB" w:rsidRPr="00E6384B">
        <w:rPr>
          <w:rFonts w:ascii="Times New Roman" w:eastAsia="Times New Roman" w:hAnsi="Times New Roman" w:cs="Times New Roman"/>
          <w:kern w:val="28"/>
          <w:szCs w:val="20"/>
        </w:rPr>
        <w:t>dece</w:t>
      </w:r>
      <w:r w:rsidR="001F3CBB" w:rsidRPr="001F3CBB">
        <w:rPr>
          <w:rFonts w:ascii="Times New Roman" w:eastAsia="Times New Roman" w:hAnsi="Times New Roman" w:cs="Times New Roman"/>
          <w:kern w:val="28"/>
          <w:szCs w:val="20"/>
        </w:rPr>
        <w:t xml:space="preserve">mbrī </w:t>
      </w:r>
      <w:r w:rsidRPr="001F3CBB">
        <w:rPr>
          <w:rFonts w:ascii="Times New Roman" w:eastAsia="Times New Roman" w:hAnsi="Times New Roman" w:cs="Times New Roman"/>
          <w:kern w:val="28"/>
          <w:szCs w:val="20"/>
        </w:rPr>
        <w:t xml:space="preserve">nosūtīja pārējiem </w:t>
      </w:r>
      <w:proofErr w:type="spellStart"/>
      <w:r w:rsidRPr="001F3CBB">
        <w:rPr>
          <w:rFonts w:ascii="Times New Roman" w:eastAsia="Times New Roman" w:hAnsi="Times New Roman" w:cs="Times New Roman"/>
          <w:kern w:val="28"/>
          <w:szCs w:val="20"/>
        </w:rPr>
        <w:t>Makrouzraudzības</w:t>
      </w:r>
      <w:proofErr w:type="spellEnd"/>
      <w:r w:rsidRPr="001F3CBB">
        <w:rPr>
          <w:rFonts w:ascii="Times New Roman" w:eastAsia="Times New Roman" w:hAnsi="Times New Roman" w:cs="Times New Roman"/>
          <w:kern w:val="28"/>
          <w:szCs w:val="20"/>
        </w:rPr>
        <w:t xml:space="preserve"> padomes</w:t>
      </w:r>
      <w:proofErr w:type="gramStart"/>
      <w:r w:rsidRPr="001F3CBB">
        <w:rPr>
          <w:rFonts w:ascii="Times New Roman" w:eastAsia="Times New Roman" w:hAnsi="Times New Roman" w:cs="Times New Roman"/>
          <w:kern w:val="28"/>
          <w:szCs w:val="20"/>
        </w:rPr>
        <w:t xml:space="preserve">  </w:t>
      </w:r>
      <w:proofErr w:type="gramEnd"/>
      <w:r w:rsidRPr="001F3CBB">
        <w:rPr>
          <w:rFonts w:ascii="Times New Roman" w:eastAsia="Times New Roman" w:hAnsi="Times New Roman" w:cs="Times New Roman"/>
          <w:kern w:val="28"/>
          <w:szCs w:val="20"/>
        </w:rPr>
        <w:t xml:space="preserve">dalībniekiem (Latvijas Bankai un Finanšu ministrijai) vēstuli par nodomu noteikt PKR normu 0% apmērā; no abām institūcijām tika saņemta atbilde, ka nav iebildumu pret šādu nodomu. </w:t>
      </w:r>
      <w:bookmarkStart w:id="4" w:name="_GoBack"/>
      <w:bookmarkEnd w:id="4"/>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A37284">
        <w:rPr>
          <w:rFonts w:ascii="Times New Roman" w:eastAsia="Times New Roman" w:hAnsi="Times New Roman" w:cs="Times New Roman"/>
          <w:b/>
          <w:kern w:val="28"/>
          <w:szCs w:val="20"/>
          <w:rPrChange w:id="5" w:author="Jelena Zubkova" w:date="2016-01-27T11:41:00Z">
            <w:rPr>
              <w:rFonts w:ascii="Times New Roman" w:eastAsia="Times New Roman" w:hAnsi="Times New Roman" w:cs="Times New Roman"/>
              <w:b/>
              <w:kern w:val="28"/>
              <w:szCs w:val="20"/>
              <w:highlight w:val="green"/>
            </w:rPr>
          </w:rPrChange>
        </w:rPr>
        <w:t>1</w:t>
      </w:r>
      <w:r w:rsidR="00B228F2" w:rsidRPr="00A37284">
        <w:rPr>
          <w:rFonts w:ascii="Times New Roman" w:eastAsia="Times New Roman" w:hAnsi="Times New Roman" w:cs="Times New Roman"/>
          <w:b/>
          <w:kern w:val="28"/>
          <w:szCs w:val="20"/>
          <w:rPrChange w:id="6" w:author="Jelena Zubkova" w:date="2016-01-27T11:41:00Z">
            <w:rPr>
              <w:rFonts w:ascii="Times New Roman" w:eastAsia="Times New Roman" w:hAnsi="Times New Roman" w:cs="Times New Roman"/>
              <w:b/>
              <w:kern w:val="28"/>
              <w:szCs w:val="20"/>
              <w:highlight w:val="green"/>
            </w:rPr>
          </w:rPrChange>
        </w:rPr>
        <w:t>4</w:t>
      </w:r>
      <w:r w:rsidRPr="00A37284">
        <w:rPr>
          <w:rFonts w:ascii="Times New Roman" w:eastAsia="Times New Roman" w:hAnsi="Times New Roman" w:cs="Times New Roman"/>
          <w:b/>
          <w:kern w:val="28"/>
          <w:szCs w:val="20"/>
          <w:rPrChange w:id="7" w:author="Jelena Zubkova" w:date="2016-01-27T11:41:00Z">
            <w:rPr>
              <w:rFonts w:ascii="Times New Roman" w:eastAsia="Times New Roman" w:hAnsi="Times New Roman" w:cs="Times New Roman"/>
              <w:b/>
              <w:kern w:val="28"/>
              <w:szCs w:val="20"/>
              <w:highlight w:val="green"/>
            </w:rPr>
          </w:rPrChange>
        </w:rPr>
        <w:t>.</w:t>
      </w:r>
      <w:r w:rsidRPr="00A37284">
        <w:rPr>
          <w:rFonts w:ascii="Times New Roman" w:eastAsia="Times New Roman" w:hAnsi="Times New Roman" w:cs="Times New Roman"/>
          <w:kern w:val="28"/>
          <w:szCs w:val="20"/>
          <w:rPrChange w:id="8" w:author="Jelena Zubkova" w:date="2016-01-27T11:41:00Z">
            <w:rPr>
              <w:rFonts w:ascii="Times New Roman" w:eastAsia="Times New Roman" w:hAnsi="Times New Roman" w:cs="Times New Roman"/>
              <w:kern w:val="28"/>
              <w:szCs w:val="20"/>
              <w:highlight w:val="green"/>
            </w:rPr>
          </w:rPrChange>
        </w:rPr>
        <w:t xml:space="preserve"> Komisija 201</w:t>
      </w:r>
      <w:r w:rsidR="00E6384B" w:rsidRPr="00A37284">
        <w:rPr>
          <w:rFonts w:ascii="Times New Roman" w:eastAsia="Times New Roman" w:hAnsi="Times New Roman" w:cs="Times New Roman"/>
          <w:kern w:val="28"/>
          <w:szCs w:val="20"/>
          <w:rPrChange w:id="9" w:author="Jelena Zubkova" w:date="2016-01-27T11:41:00Z">
            <w:rPr>
              <w:rFonts w:ascii="Times New Roman" w:eastAsia="Times New Roman" w:hAnsi="Times New Roman" w:cs="Times New Roman"/>
              <w:kern w:val="28"/>
              <w:szCs w:val="20"/>
              <w:highlight w:val="green"/>
            </w:rPr>
          </w:rPrChange>
        </w:rPr>
        <w:t>6</w:t>
      </w:r>
      <w:r w:rsidRPr="00A37284">
        <w:rPr>
          <w:rFonts w:ascii="Times New Roman" w:eastAsia="Times New Roman" w:hAnsi="Times New Roman" w:cs="Times New Roman"/>
          <w:kern w:val="28"/>
          <w:szCs w:val="20"/>
          <w:rPrChange w:id="10" w:author="Jelena Zubkova" w:date="2016-01-27T11:41:00Z">
            <w:rPr>
              <w:rFonts w:ascii="Times New Roman" w:eastAsia="Times New Roman" w:hAnsi="Times New Roman" w:cs="Times New Roman"/>
              <w:kern w:val="28"/>
              <w:szCs w:val="20"/>
              <w:highlight w:val="green"/>
            </w:rPr>
          </w:rPrChange>
        </w:rPr>
        <w:t xml:space="preserve">. gada </w:t>
      </w:r>
      <w:r w:rsidR="0019182F" w:rsidRPr="00A37284">
        <w:rPr>
          <w:rFonts w:ascii="Times New Roman" w:eastAsia="Times New Roman" w:hAnsi="Times New Roman" w:cs="Times New Roman"/>
          <w:kern w:val="28"/>
          <w:szCs w:val="20"/>
          <w:rPrChange w:id="11" w:author="Jelena Zubkova" w:date="2016-01-27T11:41:00Z">
            <w:rPr>
              <w:rFonts w:ascii="Times New Roman" w:eastAsia="Times New Roman" w:hAnsi="Times New Roman" w:cs="Times New Roman"/>
              <w:kern w:val="28"/>
              <w:szCs w:val="20"/>
              <w:highlight w:val="green"/>
            </w:rPr>
          </w:rPrChange>
        </w:rPr>
        <w:t>14.</w:t>
      </w:r>
      <w:r w:rsidR="00E6384B" w:rsidRPr="00A37284">
        <w:rPr>
          <w:rFonts w:ascii="Times New Roman" w:eastAsia="Times New Roman" w:hAnsi="Times New Roman" w:cs="Times New Roman"/>
          <w:kern w:val="28"/>
          <w:szCs w:val="20"/>
          <w:rPrChange w:id="12" w:author="Jelena Zubkova" w:date="2016-01-27T11:41:00Z">
            <w:rPr>
              <w:rFonts w:ascii="Times New Roman" w:eastAsia="Times New Roman" w:hAnsi="Times New Roman" w:cs="Times New Roman"/>
              <w:kern w:val="28"/>
              <w:szCs w:val="20"/>
              <w:highlight w:val="green"/>
            </w:rPr>
          </w:rPrChange>
        </w:rPr>
        <w:t xml:space="preserve"> janvārī </w:t>
      </w:r>
      <w:r w:rsidRPr="00A37284">
        <w:rPr>
          <w:rFonts w:ascii="Times New Roman" w:eastAsia="Times New Roman" w:hAnsi="Times New Roman" w:cs="Times New Roman"/>
          <w:kern w:val="28"/>
          <w:szCs w:val="20"/>
          <w:rPrChange w:id="13" w:author="Jelena Zubkova" w:date="2016-01-27T11:41:00Z">
            <w:rPr>
              <w:rFonts w:ascii="Times New Roman" w:eastAsia="Times New Roman" w:hAnsi="Times New Roman" w:cs="Times New Roman"/>
              <w:kern w:val="28"/>
              <w:szCs w:val="20"/>
              <w:highlight w:val="green"/>
            </w:rPr>
          </w:rPrChange>
        </w:rPr>
        <w:t>nosūtīja ECB notifikāciju par nodomu noteikt PKR normu 0% apmērā</w:t>
      </w:r>
      <w:del w:id="14" w:author="Jelena Zubkova" w:date="2016-01-27T11:41:00Z">
        <w:r w:rsidRPr="00A37284" w:rsidDel="00A37284">
          <w:rPr>
            <w:rFonts w:ascii="Times New Roman" w:eastAsia="Times New Roman" w:hAnsi="Times New Roman" w:cs="Times New Roman"/>
            <w:kern w:val="28"/>
            <w:szCs w:val="20"/>
            <w:rPrChange w:id="15" w:author="Jelena Zubkova" w:date="2016-01-27T11:41:00Z">
              <w:rPr>
                <w:rFonts w:ascii="Times New Roman" w:eastAsia="Times New Roman" w:hAnsi="Times New Roman" w:cs="Times New Roman"/>
                <w:kern w:val="28"/>
                <w:szCs w:val="20"/>
                <w:highlight w:val="green"/>
              </w:rPr>
            </w:rPrChange>
          </w:rPr>
          <w:delText>;</w:delText>
        </w:r>
      </w:del>
      <w:ins w:id="16" w:author="Jelena Zubkova" w:date="2016-01-27T11:41:00Z">
        <w:r w:rsidR="00A37284">
          <w:rPr>
            <w:rFonts w:ascii="Times New Roman" w:eastAsia="Times New Roman" w:hAnsi="Times New Roman" w:cs="Times New Roman"/>
            <w:kern w:val="28"/>
            <w:szCs w:val="20"/>
          </w:rPr>
          <w:t>.</w:t>
        </w:r>
      </w:ins>
      <w:r w:rsidRPr="00A37284">
        <w:rPr>
          <w:rFonts w:ascii="Times New Roman" w:eastAsia="Times New Roman" w:hAnsi="Times New Roman" w:cs="Times New Roman"/>
          <w:kern w:val="28"/>
          <w:szCs w:val="20"/>
          <w:rPrChange w:id="17" w:author="Jelena Zubkova" w:date="2016-01-27T11:41:00Z">
            <w:rPr>
              <w:rFonts w:ascii="Times New Roman" w:eastAsia="Times New Roman" w:hAnsi="Times New Roman" w:cs="Times New Roman"/>
              <w:kern w:val="28"/>
              <w:szCs w:val="20"/>
              <w:highlight w:val="green"/>
            </w:rPr>
          </w:rPrChange>
        </w:rPr>
        <w:t xml:space="preserve"> </w:t>
      </w:r>
    </w:p>
    <w:p w:rsidR="00A63FA3" w:rsidRDefault="00A63FA3"/>
    <w:sectPr w:rsidR="00A63FA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21EA" w:rsidRDefault="00D121EA" w:rsidP="0032368D">
      <w:pPr>
        <w:spacing w:after="0" w:line="240" w:lineRule="auto"/>
      </w:pPr>
      <w:r>
        <w:separator/>
      </w:r>
    </w:p>
  </w:endnote>
  <w:endnote w:type="continuationSeparator" w:id="0">
    <w:p w:rsidR="00D121EA" w:rsidRDefault="00D121EA" w:rsidP="00323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21EA" w:rsidRDefault="00D121EA" w:rsidP="0032368D">
      <w:pPr>
        <w:spacing w:after="0" w:line="240" w:lineRule="auto"/>
      </w:pPr>
      <w:r>
        <w:separator/>
      </w:r>
    </w:p>
  </w:footnote>
  <w:footnote w:type="continuationSeparator" w:id="0">
    <w:p w:rsidR="00D121EA" w:rsidRDefault="00D121EA" w:rsidP="0032368D">
      <w:pPr>
        <w:spacing w:after="0" w:line="240" w:lineRule="auto"/>
      </w:pPr>
      <w:r>
        <w:continuationSeparator/>
      </w:r>
    </w:p>
  </w:footnote>
  <w:footnote w:id="1">
    <w:p w:rsidR="0032368D" w:rsidRDefault="0032368D" w:rsidP="0032368D">
      <w:pPr>
        <w:pStyle w:val="FootnoteText"/>
      </w:pPr>
      <w:r>
        <w:rPr>
          <w:rStyle w:val="FootnoteReference"/>
        </w:rPr>
        <w:footnoteRef/>
      </w:r>
      <w:r>
        <w:t xml:space="preserve"> Eiropas Sistēmisko risku kolēģijas 2014. gada 18. jūnija ieteikums par norādījumiem </w:t>
      </w:r>
      <w:proofErr w:type="spellStart"/>
      <w:r>
        <w:t>pretciklisko</w:t>
      </w:r>
      <w:proofErr w:type="spellEnd"/>
      <w:r>
        <w:t xml:space="preserve"> kapitāla rezervju normas noteikšanai (ESRK/2014/1).</w:t>
      </w:r>
    </w:p>
  </w:footnote>
  <w:footnote w:id="2">
    <w:p w:rsidR="0032368D" w:rsidRPr="00344640" w:rsidRDefault="0032368D" w:rsidP="0032368D">
      <w:pPr>
        <w:pStyle w:val="FootnoteText"/>
      </w:pPr>
      <w:r>
        <w:rPr>
          <w:rStyle w:val="FootnoteReference"/>
        </w:rPr>
        <w:footnoteRef/>
      </w:r>
      <w:r>
        <w:t xml:space="preserve"> Ietver nefinanšu korporācijas, mājsaimniecības un mājsaimniecības apkalpojošās bezpeļņas institūcijas.</w:t>
      </w:r>
      <w:r w:rsidRPr="00344640">
        <w:t xml:space="preserve"> </w:t>
      </w:r>
      <w:r>
        <w:t xml:space="preserve">Kredīta atlikums </w:t>
      </w:r>
      <w:r w:rsidRPr="00344640">
        <w:t>atspoguļo ne tikai privātā sektora saistības pret kredītiestādēm, bet arī aizņēmumus no neba</w:t>
      </w:r>
      <w:r>
        <w:t xml:space="preserve">nku finanšu institūcijām. </w:t>
      </w:r>
    </w:p>
  </w:footnote>
  <w:footnote w:id="3">
    <w:p w:rsidR="0032368D" w:rsidRPr="00733B5F" w:rsidRDefault="0032368D" w:rsidP="0032368D">
      <w:pPr>
        <w:pStyle w:val="FootnoteText"/>
      </w:pPr>
      <w:r>
        <w:rPr>
          <w:rStyle w:val="FootnoteReference"/>
        </w:rPr>
        <w:footnoteRef/>
      </w:r>
      <w:r>
        <w:t xml:space="preserve"> </w:t>
      </w:r>
      <w:r w:rsidRPr="00A069D7">
        <w:t>Kredīta laikrinda no 1995. gada 4. ceturkšņa līdz 201</w:t>
      </w:r>
      <w:r w:rsidR="00DC5BC8">
        <w:t>5</w:t>
      </w:r>
      <w:r w:rsidRPr="00A069D7">
        <w:t xml:space="preserve">. gada </w:t>
      </w:r>
      <w:r w:rsidR="009654B7">
        <w:t>2</w:t>
      </w:r>
      <w:r w:rsidRPr="00A069D7">
        <w:t>. ceturksnim</w:t>
      </w:r>
    </w:p>
  </w:footnote>
  <w:footnote w:id="4">
    <w:p w:rsidR="0032368D" w:rsidRDefault="0032368D" w:rsidP="0032368D">
      <w:pPr>
        <w:pStyle w:val="FootnoteText"/>
      </w:pPr>
      <w:r>
        <w:rPr>
          <w:rStyle w:val="FootnoteReference"/>
        </w:rPr>
        <w:footnoteRef/>
      </w:r>
      <w:r>
        <w:t xml:space="preserve"> Atbilstoši Rekomendācijas pielikuma 2. daļas norādēm.</w:t>
      </w:r>
    </w:p>
  </w:footnote>
  <w:footnote w:id="5">
    <w:p w:rsidR="0032368D" w:rsidRPr="00D71EF5" w:rsidRDefault="0032368D" w:rsidP="0032368D">
      <w:pPr>
        <w:pStyle w:val="FootnoteText"/>
      </w:pPr>
      <w:r w:rsidRPr="00A069D7">
        <w:rPr>
          <w:rStyle w:val="FootnoteReference"/>
        </w:rPr>
        <w:footnoteRef/>
      </w:r>
      <w:r w:rsidRPr="00A069D7">
        <w:t xml:space="preserve"> Kred</w:t>
      </w:r>
      <w:r>
        <w:t>īta laik</w:t>
      </w:r>
      <w:r w:rsidRPr="00A069D7">
        <w:t xml:space="preserve">rinda no 1999. gada 1. ceturkšņa līdz 2015. gada </w:t>
      </w:r>
      <w:r w:rsidR="009654B7">
        <w:t>3</w:t>
      </w:r>
      <w:r w:rsidRPr="00A069D7">
        <w:t>. ceturksnim</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68D"/>
    <w:rsid w:val="000219CE"/>
    <w:rsid w:val="000C5528"/>
    <w:rsid w:val="00174F2D"/>
    <w:rsid w:val="0019182F"/>
    <w:rsid w:val="001B4A29"/>
    <w:rsid w:val="001E4DEF"/>
    <w:rsid w:val="001F3CBB"/>
    <w:rsid w:val="00257798"/>
    <w:rsid w:val="002A6B0A"/>
    <w:rsid w:val="0032368D"/>
    <w:rsid w:val="003811B7"/>
    <w:rsid w:val="003950AB"/>
    <w:rsid w:val="003A788B"/>
    <w:rsid w:val="003D03F5"/>
    <w:rsid w:val="00483487"/>
    <w:rsid w:val="004A6271"/>
    <w:rsid w:val="004F663E"/>
    <w:rsid w:val="00597727"/>
    <w:rsid w:val="005C192C"/>
    <w:rsid w:val="005E27EE"/>
    <w:rsid w:val="005F6B51"/>
    <w:rsid w:val="006A2EA8"/>
    <w:rsid w:val="00732145"/>
    <w:rsid w:val="007F27EB"/>
    <w:rsid w:val="008018ED"/>
    <w:rsid w:val="008045C6"/>
    <w:rsid w:val="00823AC7"/>
    <w:rsid w:val="0091533F"/>
    <w:rsid w:val="009654B7"/>
    <w:rsid w:val="00970B53"/>
    <w:rsid w:val="00A06DCF"/>
    <w:rsid w:val="00A37284"/>
    <w:rsid w:val="00A63FA3"/>
    <w:rsid w:val="00AC3B42"/>
    <w:rsid w:val="00B14758"/>
    <w:rsid w:val="00B228F2"/>
    <w:rsid w:val="00BC61BA"/>
    <w:rsid w:val="00C51304"/>
    <w:rsid w:val="00D07221"/>
    <w:rsid w:val="00D121EA"/>
    <w:rsid w:val="00D43F90"/>
    <w:rsid w:val="00DC5BC8"/>
    <w:rsid w:val="00DD7B69"/>
    <w:rsid w:val="00DF45EE"/>
    <w:rsid w:val="00E6384B"/>
    <w:rsid w:val="00E6583E"/>
    <w:rsid w:val="00E76600"/>
    <w:rsid w:val="00E9329D"/>
    <w:rsid w:val="00EA39EE"/>
    <w:rsid w:val="00EE74AB"/>
    <w:rsid w:val="00F40422"/>
    <w:rsid w:val="00F8535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36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368D"/>
    <w:rPr>
      <w:sz w:val="20"/>
      <w:szCs w:val="20"/>
    </w:rPr>
  </w:style>
  <w:style w:type="character" w:styleId="FootnoteReference">
    <w:name w:val="footnote reference"/>
    <w:rsid w:val="0032368D"/>
    <w:rPr>
      <w:rFonts w:cs="Times New Roman"/>
      <w:vertAlign w:val="superscript"/>
    </w:rPr>
  </w:style>
  <w:style w:type="paragraph" w:styleId="BalloonText">
    <w:name w:val="Balloon Text"/>
    <w:basedOn w:val="Normal"/>
    <w:link w:val="BalloonTextChar"/>
    <w:uiPriority w:val="99"/>
    <w:semiHidden/>
    <w:unhideWhenUsed/>
    <w:rsid w:val="00DC5B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B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36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368D"/>
    <w:rPr>
      <w:sz w:val="20"/>
      <w:szCs w:val="20"/>
    </w:rPr>
  </w:style>
  <w:style w:type="character" w:styleId="FootnoteReference">
    <w:name w:val="footnote reference"/>
    <w:rsid w:val="0032368D"/>
    <w:rPr>
      <w:rFonts w:cs="Times New Roman"/>
      <w:vertAlign w:val="superscript"/>
    </w:rPr>
  </w:style>
  <w:style w:type="paragraph" w:styleId="BalloonText">
    <w:name w:val="Balloon Text"/>
    <w:basedOn w:val="Normal"/>
    <w:link w:val="BalloonTextChar"/>
    <w:uiPriority w:val="99"/>
    <w:semiHidden/>
    <w:unhideWhenUsed/>
    <w:rsid w:val="00DC5B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B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2</Pages>
  <Words>3480</Words>
  <Characters>1985</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Zubkova</dc:creator>
  <cp:lastModifiedBy>Jelena Zubkova</cp:lastModifiedBy>
  <cp:revision>32</cp:revision>
  <cp:lastPrinted>2016-01-27T08:05:00Z</cp:lastPrinted>
  <dcterms:created xsi:type="dcterms:W3CDTF">2015-07-16T14:37:00Z</dcterms:created>
  <dcterms:modified xsi:type="dcterms:W3CDTF">2016-01-27T09:43:00Z</dcterms:modified>
</cp:coreProperties>
</file>